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509766883" w:displacedByCustomXml="next"/>
    <w:bookmarkStart w:id="1" w:name="_Toc509766976" w:displacedByCustomXml="next"/>
    <w:sdt>
      <w:sdtPr>
        <w:id w:val="1035774581"/>
        <w:docPartObj>
          <w:docPartGallery w:val="Cover Pages"/>
          <w:docPartUnique/>
        </w:docPartObj>
      </w:sdtPr>
      <w:sdtEndPr>
        <w:rPr>
          <w:rStyle w:val="-"/>
          <w:b/>
          <w:bCs/>
          <w:noProof/>
          <w:color w:val="0000FF" w:themeColor="hyperlink"/>
          <w:u w:val="single"/>
        </w:rPr>
      </w:sdtEndPr>
      <w:sdtContent>
        <w:bookmarkStart w:id="2" w:name="_GoBack" w:displacedByCustomXml="prev"/>
        <w:bookmarkEnd w:id="2" w:displacedByCustomXml="prev"/>
        <w:p w:rsidR="001D171D" w:rsidRDefault="001D171D"/>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4787"/>
          </w:tblGrid>
          <w:tr w:rsidR="001D171D">
            <w:sdt>
              <w:sdtPr>
                <w:rPr>
                  <w:rFonts w:asciiTheme="majorHAnsi" w:eastAsiaTheme="majorEastAsia" w:hAnsiTheme="majorHAnsi" w:cstheme="majorBidi"/>
                  <w:sz w:val="72"/>
                  <w:szCs w:val="72"/>
                </w:rPr>
                <w:alias w:val="Τίτλος"/>
                <w:id w:val="13553149"/>
                <w:placeholder>
                  <w:docPart w:val="1B6D41BB3D5B4E67A16C8D7037653907"/>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1D171D" w:rsidRDefault="001D171D">
                    <w:pPr>
                      <w:pStyle w:val="a7"/>
                      <w:rPr>
                        <w:rFonts w:asciiTheme="majorHAnsi" w:eastAsiaTheme="majorEastAsia" w:hAnsiTheme="majorHAnsi" w:cstheme="majorBidi"/>
                        <w:sz w:val="72"/>
                        <w:szCs w:val="72"/>
                      </w:rPr>
                    </w:pPr>
                    <w:r>
                      <w:rPr>
                        <w:rFonts w:asciiTheme="majorHAnsi" w:eastAsiaTheme="majorEastAsia" w:hAnsiTheme="majorHAnsi" w:cstheme="majorBidi"/>
                        <w:sz w:val="72"/>
                        <w:szCs w:val="72"/>
                      </w:rPr>
                      <w:t>Εργαστήριο Πληροφορικής</w:t>
                    </w:r>
                  </w:p>
                </w:tc>
              </w:sdtContent>
            </w:sdt>
          </w:tr>
          <w:tr w:rsidR="001D171D">
            <w:sdt>
              <w:sdtPr>
                <w:rPr>
                  <w:sz w:val="40"/>
                  <w:szCs w:val="40"/>
                </w:rPr>
                <w:alias w:val="Υπότιτλος"/>
                <w:id w:val="13553153"/>
                <w:placeholder>
                  <w:docPart w:val="F188E9FA862F443CB2AEC96260CEEF53"/>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1D171D" w:rsidRDefault="001D171D">
                    <w:pPr>
                      <w:pStyle w:val="a7"/>
                      <w:rPr>
                        <w:sz w:val="40"/>
                        <w:szCs w:val="40"/>
                      </w:rPr>
                    </w:pPr>
                    <w:r>
                      <w:rPr>
                        <w:sz w:val="40"/>
                        <w:szCs w:val="40"/>
                      </w:rPr>
                      <w:t>Εργασία1</w:t>
                    </w:r>
                  </w:p>
                </w:tc>
              </w:sdtContent>
            </w:sdt>
          </w:tr>
          <w:tr w:rsidR="001D171D">
            <w:sdt>
              <w:sdtPr>
                <w:rPr>
                  <w:sz w:val="28"/>
                  <w:szCs w:val="28"/>
                </w:rPr>
                <w:alias w:val="Συντάκτης"/>
                <w:id w:val="13553158"/>
                <w:placeholder>
                  <w:docPart w:val="966C0EFDE8654B1B8FC512969C5164BE"/>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1D171D" w:rsidRDefault="001D171D">
                    <w:pPr>
                      <w:pStyle w:val="a7"/>
                      <w:rPr>
                        <w:sz w:val="28"/>
                        <w:szCs w:val="28"/>
                      </w:rPr>
                    </w:pPr>
                    <w:proofErr w:type="spellStart"/>
                    <w:r>
                      <w:rPr>
                        <w:sz w:val="28"/>
                        <w:szCs w:val="28"/>
                      </w:rPr>
                      <w:t>Georgia</w:t>
                    </w:r>
                    <w:proofErr w:type="spellEnd"/>
                    <w:r>
                      <w:rPr>
                        <w:sz w:val="28"/>
                        <w:szCs w:val="28"/>
                      </w:rPr>
                      <w:t xml:space="preserve"> bakatsi</w:t>
                    </w:r>
                  </w:p>
                </w:tc>
              </w:sdtContent>
            </w:sdt>
          </w:tr>
        </w:tbl>
        <w:p w:rsidR="001D171D" w:rsidRDefault="001D171D"/>
        <w:p w:rsidR="001D171D" w:rsidRDefault="001D171D">
          <w:pPr>
            <w:spacing w:after="200" w:line="276" w:lineRule="auto"/>
            <w:ind w:firstLine="0"/>
            <w:rPr>
              <w:rStyle w:val="-"/>
              <w:noProof/>
            </w:rPr>
          </w:pPr>
          <w:r>
            <w:rPr>
              <w:rStyle w:val="-"/>
              <w:b/>
              <w:bCs/>
              <w:noProof/>
            </w:rPr>
            <w:br w:type="page"/>
          </w:r>
        </w:p>
      </w:sdtContent>
    </w:sdt>
    <w:sdt>
      <w:sdtPr>
        <w:id w:val="137846227"/>
        <w:docPartObj>
          <w:docPartGallery w:val="Table of Contents"/>
          <w:docPartUnique/>
        </w:docPartObj>
      </w:sdtPr>
      <w:sdtEndPr>
        <w:rPr>
          <w:rFonts w:ascii="Times New Roman" w:eastAsiaTheme="minorHAnsi" w:hAnsi="Times New Roman" w:cstheme="minorBidi"/>
          <w:color w:val="auto"/>
          <w:sz w:val="22"/>
          <w:szCs w:val="22"/>
          <w:lang w:eastAsia="en-US"/>
        </w:rPr>
      </w:sdtEndPr>
      <w:sdtContent>
        <w:p w:rsidR="00284FE5" w:rsidRDefault="00284FE5">
          <w:pPr>
            <w:pStyle w:val="a8"/>
          </w:pPr>
          <w:r>
            <w:t>Περιεχόμενα</w:t>
          </w:r>
        </w:p>
        <w:p w:rsidR="00284FE5" w:rsidRDefault="00284FE5">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777496" w:history="1">
            <w:r w:rsidRPr="00F275BF">
              <w:rPr>
                <w:rStyle w:val="-"/>
                <w:noProof/>
                <w:lang w:val="en-US"/>
              </w:rPr>
              <w:t>Hierarchy</w:t>
            </w:r>
            <w:r>
              <w:rPr>
                <w:noProof/>
                <w:webHidden/>
              </w:rPr>
              <w:tab/>
            </w:r>
            <w:r>
              <w:rPr>
                <w:noProof/>
                <w:webHidden/>
              </w:rPr>
              <w:fldChar w:fldCharType="begin"/>
            </w:r>
            <w:r>
              <w:rPr>
                <w:noProof/>
                <w:webHidden/>
              </w:rPr>
              <w:instrText xml:space="preserve"> PAGEREF _Toc509777496 \h </w:instrText>
            </w:r>
            <w:r>
              <w:rPr>
                <w:noProof/>
                <w:webHidden/>
              </w:rPr>
            </w:r>
            <w:r>
              <w:rPr>
                <w:noProof/>
                <w:webHidden/>
              </w:rPr>
              <w:fldChar w:fldCharType="separate"/>
            </w:r>
            <w:r>
              <w:rPr>
                <w:noProof/>
                <w:webHidden/>
              </w:rPr>
              <w:t>1</w:t>
            </w:r>
            <w:r>
              <w:rPr>
                <w:noProof/>
                <w:webHidden/>
              </w:rPr>
              <w:fldChar w:fldCharType="end"/>
            </w:r>
          </w:hyperlink>
        </w:p>
        <w:p w:rsidR="00284FE5" w:rsidRDefault="00284FE5">
          <w:pPr>
            <w:pStyle w:val="10"/>
            <w:tabs>
              <w:tab w:val="right" w:leader="dot" w:pos="9060"/>
            </w:tabs>
            <w:rPr>
              <w:rFonts w:asciiTheme="minorHAnsi" w:eastAsiaTheme="minorEastAsia" w:hAnsiTheme="minorHAnsi"/>
              <w:noProof/>
              <w:lang w:eastAsia="el-GR"/>
            </w:rPr>
          </w:pPr>
          <w:hyperlink w:anchor="_Toc509777497" w:history="1">
            <w:r w:rsidRPr="00F275BF">
              <w:rPr>
                <w:rStyle w:val="-"/>
                <w:noProof/>
                <w:lang w:val="en-US"/>
              </w:rPr>
              <w:t>Biodiversity</w:t>
            </w:r>
            <w:r>
              <w:rPr>
                <w:noProof/>
                <w:webHidden/>
              </w:rPr>
              <w:tab/>
            </w:r>
            <w:r>
              <w:rPr>
                <w:noProof/>
                <w:webHidden/>
              </w:rPr>
              <w:fldChar w:fldCharType="begin"/>
            </w:r>
            <w:r>
              <w:rPr>
                <w:noProof/>
                <w:webHidden/>
              </w:rPr>
              <w:instrText xml:space="preserve"> PAGEREF _Toc509777497 \h </w:instrText>
            </w:r>
            <w:r>
              <w:rPr>
                <w:noProof/>
                <w:webHidden/>
              </w:rPr>
            </w:r>
            <w:r>
              <w:rPr>
                <w:noProof/>
                <w:webHidden/>
              </w:rPr>
              <w:fldChar w:fldCharType="separate"/>
            </w:r>
            <w:r>
              <w:rPr>
                <w:noProof/>
                <w:webHidden/>
              </w:rPr>
              <w:t>1</w:t>
            </w:r>
            <w:r>
              <w:rPr>
                <w:noProof/>
                <w:webHidden/>
              </w:rPr>
              <w:fldChar w:fldCharType="end"/>
            </w:r>
          </w:hyperlink>
        </w:p>
        <w:p w:rsidR="00284FE5" w:rsidRDefault="00284FE5">
          <w:pPr>
            <w:pStyle w:val="10"/>
            <w:tabs>
              <w:tab w:val="right" w:leader="dot" w:pos="9060"/>
            </w:tabs>
            <w:rPr>
              <w:rFonts w:asciiTheme="minorHAnsi" w:eastAsiaTheme="minorEastAsia" w:hAnsiTheme="minorHAnsi"/>
              <w:noProof/>
              <w:lang w:eastAsia="el-GR"/>
            </w:rPr>
          </w:pPr>
          <w:hyperlink w:anchor="_Toc509777498" w:history="1">
            <w:r w:rsidRPr="00F275BF">
              <w:rPr>
                <w:rStyle w:val="-"/>
                <w:noProof/>
                <w:lang w:val="en-US"/>
              </w:rPr>
              <w:t>Habitat</w:t>
            </w:r>
            <w:r>
              <w:rPr>
                <w:noProof/>
                <w:webHidden/>
              </w:rPr>
              <w:tab/>
            </w:r>
            <w:r>
              <w:rPr>
                <w:noProof/>
                <w:webHidden/>
              </w:rPr>
              <w:fldChar w:fldCharType="begin"/>
            </w:r>
            <w:r>
              <w:rPr>
                <w:noProof/>
                <w:webHidden/>
              </w:rPr>
              <w:instrText xml:space="preserve"> PAGEREF _Toc509777498 \h </w:instrText>
            </w:r>
            <w:r>
              <w:rPr>
                <w:noProof/>
                <w:webHidden/>
              </w:rPr>
            </w:r>
            <w:r>
              <w:rPr>
                <w:noProof/>
                <w:webHidden/>
              </w:rPr>
              <w:fldChar w:fldCharType="separate"/>
            </w:r>
            <w:r>
              <w:rPr>
                <w:noProof/>
                <w:webHidden/>
              </w:rPr>
              <w:t>2</w:t>
            </w:r>
            <w:r>
              <w:rPr>
                <w:noProof/>
                <w:webHidden/>
              </w:rPr>
              <w:fldChar w:fldCharType="end"/>
            </w:r>
          </w:hyperlink>
        </w:p>
        <w:p w:rsidR="00284FE5" w:rsidRDefault="00284FE5">
          <w:pPr>
            <w:pStyle w:val="10"/>
            <w:tabs>
              <w:tab w:val="right" w:leader="dot" w:pos="9060"/>
            </w:tabs>
            <w:rPr>
              <w:rFonts w:asciiTheme="minorHAnsi" w:eastAsiaTheme="minorEastAsia" w:hAnsiTheme="minorHAnsi"/>
              <w:noProof/>
              <w:lang w:eastAsia="el-GR"/>
            </w:rPr>
          </w:pPr>
          <w:hyperlink w:anchor="_Toc509777499" w:history="1">
            <w:r w:rsidRPr="00F275BF">
              <w:rPr>
                <w:rStyle w:val="-"/>
                <w:noProof/>
                <w:lang w:val="en-US"/>
              </w:rPr>
              <w:t>Niche</w:t>
            </w:r>
            <w:r>
              <w:rPr>
                <w:noProof/>
                <w:webHidden/>
              </w:rPr>
              <w:tab/>
            </w:r>
            <w:r>
              <w:rPr>
                <w:noProof/>
                <w:webHidden/>
              </w:rPr>
              <w:fldChar w:fldCharType="begin"/>
            </w:r>
            <w:r>
              <w:rPr>
                <w:noProof/>
                <w:webHidden/>
              </w:rPr>
              <w:instrText xml:space="preserve"> PAGEREF _Toc509777499 \h </w:instrText>
            </w:r>
            <w:r>
              <w:rPr>
                <w:noProof/>
                <w:webHidden/>
              </w:rPr>
            </w:r>
            <w:r>
              <w:rPr>
                <w:noProof/>
                <w:webHidden/>
              </w:rPr>
              <w:fldChar w:fldCharType="separate"/>
            </w:r>
            <w:r>
              <w:rPr>
                <w:noProof/>
                <w:webHidden/>
              </w:rPr>
              <w:t>1</w:t>
            </w:r>
            <w:r>
              <w:rPr>
                <w:noProof/>
                <w:webHidden/>
              </w:rPr>
              <w:fldChar w:fldCharType="end"/>
            </w:r>
          </w:hyperlink>
        </w:p>
        <w:p w:rsidR="00284FE5" w:rsidRDefault="00284FE5">
          <w:pPr>
            <w:pStyle w:val="20"/>
            <w:tabs>
              <w:tab w:val="right" w:leader="dot" w:pos="9060"/>
            </w:tabs>
            <w:rPr>
              <w:rFonts w:asciiTheme="minorHAnsi" w:eastAsiaTheme="minorEastAsia" w:hAnsiTheme="minorHAnsi"/>
              <w:noProof/>
              <w:lang w:eastAsia="el-GR"/>
            </w:rPr>
          </w:pPr>
          <w:hyperlink w:anchor="_Toc509777500" w:history="1">
            <w:r w:rsidRPr="00F275BF">
              <w:rPr>
                <w:rStyle w:val="-"/>
                <w:noProof/>
                <w:lang w:val="en-US"/>
              </w:rPr>
              <w:t>Niche construction</w:t>
            </w:r>
            <w:r>
              <w:rPr>
                <w:noProof/>
                <w:webHidden/>
              </w:rPr>
              <w:tab/>
            </w:r>
            <w:r>
              <w:rPr>
                <w:noProof/>
                <w:webHidden/>
              </w:rPr>
              <w:fldChar w:fldCharType="begin"/>
            </w:r>
            <w:r>
              <w:rPr>
                <w:noProof/>
                <w:webHidden/>
              </w:rPr>
              <w:instrText xml:space="preserve"> PAGEREF _Toc509777500 \h </w:instrText>
            </w:r>
            <w:r>
              <w:rPr>
                <w:noProof/>
                <w:webHidden/>
              </w:rPr>
            </w:r>
            <w:r>
              <w:rPr>
                <w:noProof/>
                <w:webHidden/>
              </w:rPr>
              <w:fldChar w:fldCharType="separate"/>
            </w:r>
            <w:r>
              <w:rPr>
                <w:noProof/>
                <w:webHidden/>
              </w:rPr>
              <w:t>2</w:t>
            </w:r>
            <w:r>
              <w:rPr>
                <w:noProof/>
                <w:webHidden/>
              </w:rPr>
              <w:fldChar w:fldCharType="end"/>
            </w:r>
          </w:hyperlink>
        </w:p>
        <w:p w:rsidR="00284FE5" w:rsidRDefault="00284FE5">
          <w:pPr>
            <w:pStyle w:val="20"/>
            <w:tabs>
              <w:tab w:val="right" w:leader="dot" w:pos="9060"/>
            </w:tabs>
            <w:rPr>
              <w:rFonts w:asciiTheme="minorHAnsi" w:eastAsiaTheme="minorEastAsia" w:hAnsiTheme="minorHAnsi"/>
              <w:noProof/>
              <w:lang w:eastAsia="el-GR"/>
            </w:rPr>
          </w:pPr>
          <w:hyperlink w:anchor="_Toc509777501" w:history="1">
            <w:r w:rsidRPr="00F275BF">
              <w:rPr>
                <w:rStyle w:val="-"/>
                <w:noProof/>
              </w:rPr>
              <w:t>«Η οικογένειά μου»</w:t>
            </w:r>
            <w:r>
              <w:rPr>
                <w:noProof/>
                <w:webHidden/>
              </w:rPr>
              <w:tab/>
            </w:r>
            <w:r>
              <w:rPr>
                <w:noProof/>
                <w:webHidden/>
              </w:rPr>
              <w:fldChar w:fldCharType="begin"/>
            </w:r>
            <w:r>
              <w:rPr>
                <w:noProof/>
                <w:webHidden/>
              </w:rPr>
              <w:instrText xml:space="preserve"> PAGEREF _Toc509777501 \h </w:instrText>
            </w:r>
            <w:r>
              <w:rPr>
                <w:noProof/>
                <w:webHidden/>
              </w:rPr>
            </w:r>
            <w:r>
              <w:rPr>
                <w:noProof/>
                <w:webHidden/>
              </w:rPr>
              <w:fldChar w:fldCharType="separate"/>
            </w:r>
            <w:r>
              <w:rPr>
                <w:noProof/>
                <w:webHidden/>
              </w:rPr>
              <w:t>3</w:t>
            </w:r>
            <w:r>
              <w:rPr>
                <w:noProof/>
                <w:webHidden/>
              </w:rPr>
              <w:fldChar w:fldCharType="end"/>
            </w:r>
          </w:hyperlink>
        </w:p>
        <w:p w:rsidR="00284FE5" w:rsidRDefault="00284FE5">
          <w:r>
            <w:rPr>
              <w:b/>
              <w:bCs/>
            </w:rPr>
            <w:fldChar w:fldCharType="end"/>
          </w:r>
        </w:p>
      </w:sdtContent>
    </w:sdt>
    <w:p w:rsidR="008A2633" w:rsidRDefault="008A2633" w:rsidP="00083AF1">
      <w:pPr>
        <w:pStyle w:val="1"/>
        <w:rPr>
          <w:lang w:val="en-US"/>
        </w:rPr>
        <w:sectPr w:rsidR="008A2633" w:rsidSect="001D171D">
          <w:headerReference w:type="default" r:id="rId10"/>
          <w:footerReference w:type="default" r:id="rId11"/>
          <w:pgSz w:w="11906" w:h="16838"/>
          <w:pgMar w:top="1418" w:right="1418" w:bottom="1418" w:left="1418" w:header="708" w:footer="708" w:gutter="0"/>
          <w:pgNumType w:start="0"/>
          <w:cols w:space="708"/>
          <w:titlePg/>
          <w:docGrid w:linePitch="360"/>
        </w:sectPr>
      </w:pPr>
    </w:p>
    <w:p w:rsidR="00D36D40" w:rsidRPr="00D36D40" w:rsidRDefault="00D36D40" w:rsidP="00083AF1">
      <w:pPr>
        <w:pStyle w:val="1"/>
        <w:rPr>
          <w:lang w:val="en-US"/>
        </w:rPr>
      </w:pPr>
      <w:bookmarkStart w:id="3" w:name="_Toc509777496"/>
      <w:r w:rsidRPr="00D36D40">
        <w:rPr>
          <w:lang w:val="en-US"/>
        </w:rPr>
        <w:lastRenderedPageBreak/>
        <w:t>Hierarchy</w:t>
      </w:r>
      <w:bookmarkEnd w:id="1"/>
      <w:bookmarkEnd w:id="0"/>
      <w:bookmarkEnd w:id="3"/>
    </w:p>
    <w:p w:rsidR="00D36D40" w:rsidRPr="00D36D40" w:rsidRDefault="00D36D40" w:rsidP="00975E10">
      <w:pPr>
        <w:rPr>
          <w:lang w:val="en-US"/>
        </w:rPr>
      </w:pPr>
      <w:r w:rsidRPr="00D36D40">
        <w:rPr>
          <w:lang w:val="en-US"/>
        </w:rPr>
        <w:t xml:space="preserve">See also: </w:t>
      </w:r>
      <w:del w:id="4" w:author="georgia bakatsi" w:date="2018-03-25T19:59:00Z">
        <w:r w:rsidRPr="00D36D40" w:rsidDel="00EB44A3">
          <w:rPr>
            <w:lang w:val="en-US"/>
          </w:rPr>
          <w:delText>Biological</w:delText>
        </w:r>
      </w:del>
      <w:ins w:id="5" w:author="georgia bakatsi" w:date="2018-03-25T19:59:00Z">
        <w:r w:rsidR="00EB44A3" w:rsidRPr="00D36D40">
          <w:rPr>
            <w:lang w:val="en-US"/>
          </w:rPr>
          <w:t>Organic</w:t>
        </w:r>
      </w:ins>
      <w:r w:rsidRPr="00D36D40">
        <w:rPr>
          <w:lang w:val="en-US"/>
        </w:rPr>
        <w:t xml:space="preserve"> </w:t>
      </w:r>
      <w:proofErr w:type="spellStart"/>
      <w:r w:rsidRPr="00D36D40">
        <w:rPr>
          <w:lang w:val="en-US"/>
        </w:rPr>
        <w:t>organisation</w:t>
      </w:r>
      <w:proofErr w:type="spellEnd"/>
      <w:r w:rsidRPr="00D36D40">
        <w:rPr>
          <w:lang w:val="en-US"/>
        </w:rPr>
        <w:t xml:space="preserve"> and Biological classification</w:t>
      </w:r>
    </w:p>
    <w:p w:rsidR="00D36D40" w:rsidRPr="00D36D40" w:rsidRDefault="00D36D40" w:rsidP="00975E10">
      <w:pPr>
        <w:rPr>
          <w:lang w:val="en-US"/>
        </w:rPr>
      </w:pPr>
      <w:r w:rsidRPr="00D36D40">
        <w:rPr>
          <w:lang w:val="en-US"/>
        </w:rPr>
        <w:t xml:space="preserve">System behaviors must first be arrayed into </w:t>
      </w:r>
      <w:del w:id="6" w:author="georgia bakatsi" w:date="2018-03-25T19:59:00Z">
        <w:r w:rsidRPr="00D36D40" w:rsidDel="00EB44A3">
          <w:rPr>
            <w:lang w:val="en-US"/>
          </w:rPr>
          <w:delText>different</w:delText>
        </w:r>
      </w:del>
      <w:ins w:id="7" w:author="georgia bakatsi" w:date="2018-03-25T19:59:00Z">
        <w:r w:rsidR="00EB44A3" w:rsidRPr="00D36D40">
          <w:rPr>
            <w:lang w:val="en-US"/>
          </w:rPr>
          <w:t>diverse</w:t>
        </w:r>
      </w:ins>
      <w:r w:rsidRPr="00D36D40">
        <w:rPr>
          <w:lang w:val="en-US"/>
        </w:rPr>
        <w:t xml:space="preserve"> levels of organization. Behaviors corresponding to higher levels occur at slow rates. Conversely, </w:t>
      </w:r>
      <w:del w:id="8" w:author="georgia bakatsi" w:date="2018-03-25T19:59:00Z">
        <w:r w:rsidRPr="00D36D40" w:rsidDel="00EB44A3">
          <w:rPr>
            <w:lang w:val="en-US"/>
          </w:rPr>
          <w:delText>lower</w:delText>
        </w:r>
      </w:del>
      <w:ins w:id="9" w:author="georgia bakatsi" w:date="2018-03-25T19:59:00Z">
        <w:r w:rsidR="00EB44A3" w:rsidRPr="00D36D40">
          <w:rPr>
            <w:lang w:val="en-US"/>
          </w:rPr>
          <w:t>inferior</w:t>
        </w:r>
      </w:ins>
      <w:r w:rsidRPr="00D36D40">
        <w:rPr>
          <w:lang w:val="en-US"/>
        </w:rPr>
        <w:t xml:space="preserve"> organizational levels exhibit </w:t>
      </w:r>
      <w:del w:id="10" w:author="georgia bakatsi" w:date="2018-03-25T20:00:00Z">
        <w:r w:rsidRPr="00D36D40" w:rsidDel="00EB44A3">
          <w:rPr>
            <w:lang w:val="en-US"/>
          </w:rPr>
          <w:delText>rapid</w:delText>
        </w:r>
      </w:del>
      <w:ins w:id="11" w:author="georgia bakatsi" w:date="2018-03-25T20:00:00Z">
        <w:r w:rsidR="00EB44A3" w:rsidRPr="00D36D40">
          <w:rPr>
            <w:lang w:val="en-US"/>
          </w:rPr>
          <w:t>fast</w:t>
        </w:r>
      </w:ins>
      <w:r w:rsidRPr="00D36D40">
        <w:rPr>
          <w:lang w:val="en-US"/>
        </w:rPr>
        <w:t xml:space="preserve"> rates. For example, individual tree leaves respond rapidly to momentary changes in light intensity, CO2 concentration, and the like. The growth of the tree responds more slowly and integrates these short-term changes.</w:t>
      </w:r>
    </w:p>
    <w:p w:rsidR="00D36D40" w:rsidRPr="00D36D40" w:rsidRDefault="00D36D40" w:rsidP="00975E10">
      <w:pPr>
        <w:rPr>
          <w:lang w:val="en-US"/>
        </w:rPr>
      </w:pPr>
      <w:r w:rsidRPr="00D36D40">
        <w:rPr>
          <w:lang w:val="en-US"/>
        </w:rPr>
        <w:t>O'Neill et al. (1986</w:t>
      </w:r>
      <w:proofErr w:type="gramStart"/>
      <w:r w:rsidRPr="00D36D40">
        <w:rPr>
          <w:lang w:val="en-US"/>
        </w:rPr>
        <w:t>)[</w:t>
      </w:r>
      <w:proofErr w:type="gramEnd"/>
      <w:r w:rsidRPr="00D36D40">
        <w:rPr>
          <w:lang w:val="en-US"/>
        </w:rPr>
        <w:t>7]:76</w:t>
      </w:r>
    </w:p>
    <w:p w:rsidR="00D36D40" w:rsidRPr="00D36D40" w:rsidRDefault="00D36D40" w:rsidP="00975E10">
      <w:pPr>
        <w:rPr>
          <w:lang w:val="en-US"/>
        </w:rPr>
      </w:pPr>
    </w:p>
    <w:p w:rsidR="00D36D40" w:rsidRPr="00D36D40" w:rsidRDefault="00D36D40" w:rsidP="00975E10">
      <w:pPr>
        <w:rPr>
          <w:lang w:val="en-US"/>
        </w:rPr>
      </w:pPr>
      <w:r w:rsidRPr="00D36D40">
        <w:rPr>
          <w:lang w:val="en-US"/>
        </w:rPr>
        <w:t xml:space="preserve">The scale of ecological dynamics can operate like a closed system, such as aphids migrating on a single </w:t>
      </w:r>
      <w:proofErr w:type="gramStart"/>
      <w:r w:rsidRPr="00D36D40">
        <w:rPr>
          <w:lang w:val="en-US"/>
        </w:rPr>
        <w:t>tree,</w:t>
      </w:r>
      <w:proofErr w:type="gramEnd"/>
      <w:r w:rsidRPr="00D36D40">
        <w:rPr>
          <w:lang w:val="en-US"/>
        </w:rPr>
        <w:t xml:space="preserv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D36D40" w:rsidRPr="00D36D40" w:rsidRDefault="00D36D40" w:rsidP="00975E10">
      <w:pPr>
        <w:rPr>
          <w:lang w:val="en-US"/>
        </w:rPr>
      </w:pPr>
    </w:p>
    <w:p w:rsidR="00D36D40" w:rsidRPr="00D36D40" w:rsidRDefault="00D36D40" w:rsidP="00975E10">
      <w:pPr>
        <w:rPr>
          <w:lang w:val="en-US"/>
        </w:rPr>
      </w:pPr>
      <w:r w:rsidRPr="00D36D40">
        <w:rPr>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D36D40">
        <w:rPr>
          <w:lang w:val="en-US"/>
        </w:rPr>
        <w:t>panarchy</w:t>
      </w:r>
      <w:proofErr w:type="spellEnd"/>
      <w:r w:rsidRPr="00D36D40">
        <w:rPr>
          <w:lang w:val="en-US"/>
        </w:rPr>
        <w:t>[9] and exhibits non-linear behaviors; this means that "effect and cause are disproportionate, so that small changes to critical variables, such as the number of nitrogen fixers, can lead to disproportionate, perhaps irreversible, changes in the system properties."[10]:14</w:t>
      </w:r>
    </w:p>
    <w:p w:rsidR="00D36D40" w:rsidRPr="00D36D40" w:rsidRDefault="00D36D40" w:rsidP="00975E10">
      <w:pPr>
        <w:rPr>
          <w:lang w:val="en-US"/>
        </w:rPr>
      </w:pPr>
    </w:p>
    <w:p w:rsidR="00D36D40" w:rsidRDefault="00D36D40" w:rsidP="00975E10">
      <w:pPr>
        <w:rPr>
          <w:lang w:val="en-US"/>
        </w:rPr>
        <w:sectPr w:rsidR="00D36D40" w:rsidSect="008A2633">
          <w:type w:val="continuous"/>
          <w:pgSz w:w="11906" w:h="16838"/>
          <w:pgMar w:top="1418" w:right="1418" w:bottom="1418" w:left="1418" w:header="708" w:footer="708" w:gutter="0"/>
          <w:pgNumType w:start="0"/>
          <w:cols w:space="708"/>
          <w:titlePg/>
          <w:docGrid w:linePitch="360"/>
        </w:sectPr>
      </w:pPr>
    </w:p>
    <w:p w:rsidR="00D36D40" w:rsidRPr="00D36D40" w:rsidRDefault="00D36D40" w:rsidP="00083AF1">
      <w:pPr>
        <w:pStyle w:val="1"/>
        <w:rPr>
          <w:lang w:val="en-US"/>
        </w:rPr>
      </w:pPr>
      <w:bookmarkStart w:id="12" w:name="_Toc509766884"/>
      <w:bookmarkStart w:id="13" w:name="_Toc509766977"/>
      <w:bookmarkStart w:id="14" w:name="_Toc509777497"/>
      <w:r w:rsidRPr="00D36D40">
        <w:rPr>
          <w:lang w:val="en-US"/>
        </w:rPr>
        <w:lastRenderedPageBreak/>
        <w:t>Biodiversity</w:t>
      </w:r>
      <w:bookmarkEnd w:id="12"/>
      <w:bookmarkEnd w:id="13"/>
      <w:bookmarkEnd w:id="14"/>
    </w:p>
    <w:p w:rsidR="00D36D40" w:rsidRPr="00D36D40" w:rsidRDefault="00D36D40" w:rsidP="00975E10">
      <w:pPr>
        <w:rPr>
          <w:lang w:val="en-US"/>
        </w:rPr>
      </w:pPr>
      <w:r w:rsidRPr="00D36D40">
        <w:rPr>
          <w:lang w:val="en-US"/>
        </w:rPr>
        <w:t>Main article: Biodiversity</w:t>
      </w:r>
    </w:p>
    <w:p w:rsidR="00D36D40" w:rsidRPr="00D36D40" w:rsidRDefault="00D36D40" w:rsidP="00975E10">
      <w:pPr>
        <w:rPr>
          <w:lang w:val="en-US"/>
        </w:rPr>
      </w:pPr>
      <w:r w:rsidRPr="00D36D40">
        <w:rPr>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D36D40" w:rsidRPr="00D36D40" w:rsidRDefault="00D36D40" w:rsidP="00975E10">
      <w:pPr>
        <w:rPr>
          <w:lang w:val="en-US"/>
        </w:rPr>
      </w:pPr>
      <w:proofErr w:type="spellStart"/>
      <w:r w:rsidRPr="00D36D40">
        <w:rPr>
          <w:lang w:val="en-US"/>
        </w:rPr>
        <w:t>Noss</w:t>
      </w:r>
      <w:proofErr w:type="spellEnd"/>
      <w:r w:rsidRPr="00D36D40">
        <w:rPr>
          <w:lang w:val="en-US"/>
        </w:rPr>
        <w:t xml:space="preserve"> &amp; Carpenter (1994</w:t>
      </w:r>
      <w:proofErr w:type="gramStart"/>
      <w:r w:rsidRPr="00D36D40">
        <w:rPr>
          <w:lang w:val="en-US"/>
        </w:rPr>
        <w:t>)[</w:t>
      </w:r>
      <w:proofErr w:type="gramEnd"/>
      <w:r w:rsidRPr="00D36D40">
        <w:rPr>
          <w:lang w:val="en-US"/>
        </w:rPr>
        <w:t>11]:5</w:t>
      </w:r>
    </w:p>
    <w:p w:rsidR="00D36D40" w:rsidRPr="00D36D40" w:rsidRDefault="00D36D40" w:rsidP="00975E10">
      <w:pPr>
        <w:rPr>
          <w:lang w:val="en-US"/>
        </w:rPr>
      </w:pPr>
    </w:p>
    <w:p w:rsidR="00D36D40" w:rsidRPr="00D36D40" w:rsidRDefault="00D36D40" w:rsidP="00975E10">
      <w:pPr>
        <w:rPr>
          <w:lang w:val="en-US"/>
        </w:rPr>
      </w:pPr>
      <w:r w:rsidRPr="00D36D40">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D36D40">
        <w:rPr>
          <w:lang w:val="en-US"/>
        </w:rPr>
        <w:t>services[</w:t>
      </w:r>
      <w:proofErr w:type="gramEnd"/>
      <w:r w:rsidRPr="00D36D40">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16450C" w:rsidRDefault="0016450C" w:rsidP="00975E10">
      <w:pPr>
        <w:rPr>
          <w:lang w:val="en-US"/>
        </w:rPr>
      </w:pPr>
    </w:p>
    <w:tbl>
      <w:tblPr>
        <w:tblStyle w:val="a3"/>
        <w:tblW w:w="5000" w:type="pct"/>
        <w:tblBorders>
          <w:top w:val="single" w:sz="4" w:space="0" w:color="8064A2" w:themeColor="accent4"/>
          <w:left w:val="single" w:sz="4" w:space="0" w:color="8064A2" w:themeColor="accent4"/>
          <w:bottom w:val="single" w:sz="4" w:space="0" w:color="8064A2" w:themeColor="accent4"/>
          <w:right w:val="single" w:sz="4" w:space="0" w:color="8064A2" w:themeColor="accent4"/>
          <w:insideH w:val="none" w:sz="0" w:space="0" w:color="auto"/>
          <w:insideV w:val="none" w:sz="0" w:space="0" w:color="auto"/>
        </w:tblBorders>
        <w:tblLook w:val="04A0" w:firstRow="1" w:lastRow="0" w:firstColumn="1" w:lastColumn="0" w:noHBand="0" w:noVBand="1"/>
      </w:tblPr>
      <w:tblGrid>
        <w:gridCol w:w="1858"/>
        <w:gridCol w:w="1857"/>
        <w:gridCol w:w="1857"/>
        <w:gridCol w:w="1857"/>
        <w:gridCol w:w="1857"/>
      </w:tblGrid>
      <w:tr w:rsidR="0016450C" w:rsidTr="00552BCA">
        <w:tc>
          <w:tcPr>
            <w:tcW w:w="5000" w:type="pct"/>
            <w:gridSpan w:val="5"/>
          </w:tcPr>
          <w:p w:rsidR="0016450C" w:rsidRPr="00552BCA" w:rsidRDefault="0016450C" w:rsidP="0016450C">
            <w:pPr>
              <w:ind w:firstLine="0"/>
              <w:rPr>
                <w:rFonts w:asciiTheme="majorHAnsi" w:hAnsiTheme="majorHAnsi"/>
                <w:b/>
                <w:lang w:val="en-US"/>
              </w:rPr>
            </w:pPr>
            <w:r w:rsidRPr="00552BCA">
              <w:rPr>
                <w:rFonts w:asciiTheme="majorHAnsi" w:hAnsiTheme="majorHAnsi"/>
                <w:b/>
                <w:lang w:val="en-US"/>
              </w:rPr>
              <w:t xml:space="preserve">Complex </w:t>
            </w:r>
            <w:proofErr w:type="spellStart"/>
            <w:r w:rsidRPr="00552BCA">
              <w:rPr>
                <w:rFonts w:asciiTheme="majorHAnsi" w:hAnsiTheme="majorHAnsi"/>
                <w:b/>
                <w:lang w:val="en-US"/>
              </w:rPr>
              <w:t>Tamble</w:t>
            </w:r>
            <w:proofErr w:type="spellEnd"/>
            <w:r w:rsidRPr="00552BCA">
              <w:rPr>
                <w:rFonts w:asciiTheme="majorHAnsi" w:hAnsiTheme="majorHAnsi"/>
                <w:b/>
                <w:lang w:val="en-US"/>
              </w:rPr>
              <w:t xml:space="preserve"> (less accessible)</w:t>
            </w:r>
          </w:p>
        </w:tc>
      </w:tr>
      <w:tr w:rsidR="007D1ED4" w:rsidTr="00552BCA">
        <w:tc>
          <w:tcPr>
            <w:tcW w:w="5000" w:type="pct"/>
            <w:gridSpan w:val="5"/>
            <w:tcBorders>
              <w:bottom w:val="single" w:sz="4" w:space="0" w:color="auto"/>
            </w:tcBorders>
            <w:vAlign w:val="center"/>
          </w:tcPr>
          <w:p w:rsidR="007D1ED4" w:rsidRPr="00552BCA" w:rsidRDefault="007D1ED4" w:rsidP="007D1ED4">
            <w:pPr>
              <w:ind w:firstLine="0"/>
              <w:jc w:val="center"/>
              <w:rPr>
                <w:rFonts w:asciiTheme="majorHAnsi" w:hAnsiTheme="majorHAnsi"/>
                <w:b/>
                <w:lang w:val="en-US"/>
              </w:rPr>
            </w:pPr>
            <w:r w:rsidRPr="00552BCA">
              <w:rPr>
                <w:rFonts w:asciiTheme="majorHAnsi" w:hAnsiTheme="majorHAnsi"/>
                <w:b/>
                <w:lang w:val="en-US"/>
              </w:rPr>
              <w:t>Class Schedule</w:t>
            </w:r>
          </w:p>
        </w:tc>
      </w:tr>
      <w:tr w:rsidR="00552BCA" w:rsidRPr="00552BCA" w:rsidTr="006C2404">
        <w:tc>
          <w:tcPr>
            <w:tcW w:w="1000"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16450C" w:rsidRPr="00552BCA" w:rsidRDefault="007D1ED4" w:rsidP="006C2404">
            <w:pPr>
              <w:ind w:firstLine="0"/>
              <w:jc w:val="center"/>
              <w:rPr>
                <w:rFonts w:asciiTheme="majorHAnsi" w:hAnsiTheme="majorHAnsi" w:cstheme="minorHAnsi"/>
                <w:b/>
                <w:lang w:val="en-US"/>
              </w:rPr>
            </w:pPr>
            <w:r w:rsidRPr="00552BCA">
              <w:rPr>
                <w:rFonts w:asciiTheme="majorHAnsi" w:hAnsiTheme="majorHAnsi" w:cstheme="minorHAnsi"/>
                <w:b/>
                <w:lang w:val="en-US"/>
              </w:rPr>
              <w:t>LESSON</w:t>
            </w:r>
          </w:p>
        </w:tc>
        <w:tc>
          <w:tcPr>
            <w:tcW w:w="1000"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16450C" w:rsidRPr="00552BCA" w:rsidRDefault="007D1ED4" w:rsidP="006C2404">
            <w:pPr>
              <w:ind w:firstLine="0"/>
              <w:jc w:val="center"/>
              <w:rPr>
                <w:rFonts w:asciiTheme="majorHAnsi" w:hAnsiTheme="majorHAnsi" w:cstheme="minorHAnsi"/>
                <w:b/>
                <w:lang w:val="en-US"/>
              </w:rPr>
            </w:pPr>
            <w:r w:rsidRPr="00552BCA">
              <w:rPr>
                <w:rFonts w:asciiTheme="majorHAnsi" w:hAnsiTheme="majorHAnsi" w:cstheme="minorHAnsi"/>
                <w:b/>
                <w:lang w:val="en-US"/>
              </w:rPr>
              <w:t>TOPIC</w:t>
            </w:r>
          </w:p>
        </w:tc>
        <w:tc>
          <w:tcPr>
            <w:tcW w:w="1000"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16450C" w:rsidRPr="00552BCA" w:rsidRDefault="007D1ED4" w:rsidP="006C2404">
            <w:pPr>
              <w:ind w:firstLine="0"/>
              <w:jc w:val="center"/>
              <w:rPr>
                <w:rFonts w:asciiTheme="majorHAnsi" w:hAnsiTheme="majorHAnsi" w:cstheme="minorHAnsi"/>
                <w:b/>
                <w:lang w:val="en-US"/>
              </w:rPr>
            </w:pPr>
            <w:r w:rsidRPr="00552BCA">
              <w:rPr>
                <w:rFonts w:asciiTheme="majorHAnsi" w:hAnsiTheme="majorHAnsi" w:cstheme="minorHAnsi"/>
                <w:b/>
                <w:lang w:val="en-US"/>
              </w:rPr>
              <w:t>ASSIGNMENT</w:t>
            </w:r>
          </w:p>
        </w:tc>
        <w:tc>
          <w:tcPr>
            <w:tcW w:w="1000"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16450C" w:rsidRPr="00552BCA" w:rsidRDefault="007D1ED4" w:rsidP="006C2404">
            <w:pPr>
              <w:ind w:firstLine="0"/>
              <w:jc w:val="center"/>
              <w:rPr>
                <w:rFonts w:asciiTheme="majorHAnsi" w:hAnsiTheme="majorHAnsi" w:cstheme="minorHAnsi"/>
                <w:b/>
                <w:lang w:val="en-US"/>
              </w:rPr>
            </w:pPr>
            <w:r w:rsidRPr="00552BCA">
              <w:rPr>
                <w:rFonts w:asciiTheme="majorHAnsi" w:hAnsiTheme="majorHAnsi" w:cstheme="minorHAnsi"/>
                <w:b/>
                <w:lang w:val="en-US"/>
              </w:rPr>
              <w:t>Points</w:t>
            </w:r>
          </w:p>
        </w:tc>
        <w:tc>
          <w:tcPr>
            <w:tcW w:w="1000"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16450C" w:rsidRPr="00552BCA" w:rsidRDefault="007D1ED4" w:rsidP="006C2404">
            <w:pPr>
              <w:ind w:firstLine="0"/>
              <w:jc w:val="center"/>
              <w:rPr>
                <w:rFonts w:asciiTheme="majorHAnsi" w:hAnsiTheme="majorHAnsi" w:cstheme="minorHAnsi"/>
                <w:b/>
                <w:lang w:val="en-US"/>
              </w:rPr>
            </w:pPr>
            <w:r w:rsidRPr="00552BCA">
              <w:rPr>
                <w:rFonts w:asciiTheme="majorHAnsi" w:hAnsiTheme="majorHAnsi" w:cstheme="minorHAnsi"/>
                <w:b/>
                <w:lang w:val="en-US"/>
              </w:rPr>
              <w:t>DUE</w:t>
            </w:r>
          </w:p>
        </w:tc>
      </w:tr>
      <w:tr w:rsidR="00552BCA" w:rsidTr="006C2404">
        <w:trPr>
          <w:trHeight w:val="330"/>
        </w:trPr>
        <w:tc>
          <w:tcPr>
            <w:tcW w:w="100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734D7" w:rsidRDefault="00D734D7" w:rsidP="006C2404">
            <w:pPr>
              <w:ind w:firstLine="0"/>
              <w:jc w:val="center"/>
              <w:rPr>
                <w:lang w:val="en-US"/>
              </w:rPr>
            </w:pPr>
            <w:r>
              <w:rPr>
                <w:lang w:val="en-US"/>
              </w:rPr>
              <w:t>1</w:t>
            </w:r>
          </w:p>
        </w:tc>
        <w:tc>
          <w:tcPr>
            <w:tcW w:w="100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rsidR="00D734D7" w:rsidRDefault="007B5CEE" w:rsidP="0016450C">
            <w:pPr>
              <w:ind w:firstLine="0"/>
              <w:rPr>
                <w:lang w:val="en-US"/>
              </w:rPr>
            </w:pPr>
            <w:r>
              <w:rPr>
                <w:lang w:val="en-US"/>
              </w:rPr>
              <w:t>What is di</w:t>
            </w:r>
            <w:r w:rsidR="00D734D7">
              <w:rPr>
                <w:lang w:val="en-US"/>
              </w:rPr>
              <w:t>stance Learning?</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734D7" w:rsidRDefault="00D734D7" w:rsidP="0016450C">
            <w:pPr>
              <w:ind w:firstLine="0"/>
              <w:rPr>
                <w:lang w:val="en-US"/>
              </w:rPr>
            </w:pPr>
            <w:r>
              <w:rPr>
                <w:lang w:val="en-US"/>
              </w:rPr>
              <w:t>Wiki #1</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734D7" w:rsidRDefault="0076208D" w:rsidP="0016450C">
            <w:pPr>
              <w:ind w:firstLine="0"/>
              <w:rPr>
                <w:lang w:val="en-US"/>
              </w:rPr>
            </w:pPr>
            <w:r>
              <w:rPr>
                <w:lang w:val="en-US"/>
              </w:rPr>
              <w:t>10</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734D7" w:rsidRDefault="0076208D" w:rsidP="0016450C">
            <w:pPr>
              <w:ind w:firstLine="0"/>
              <w:rPr>
                <w:lang w:val="en-US"/>
              </w:rPr>
            </w:pPr>
            <w:r>
              <w:rPr>
                <w:lang w:val="en-US"/>
              </w:rPr>
              <w:t>March 10</w:t>
            </w:r>
          </w:p>
        </w:tc>
      </w:tr>
      <w:tr w:rsidR="00D734D7" w:rsidTr="006C2404">
        <w:trPr>
          <w:trHeight w:val="330"/>
        </w:trPr>
        <w:tc>
          <w:tcPr>
            <w:tcW w:w="1000"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4D7" w:rsidRDefault="00D734D7" w:rsidP="006C2404">
            <w:pPr>
              <w:ind w:firstLine="0"/>
              <w:jc w:val="center"/>
              <w:rPr>
                <w:lang w:val="en-US"/>
              </w:rPr>
            </w:pPr>
          </w:p>
        </w:tc>
        <w:tc>
          <w:tcPr>
            <w:tcW w:w="100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D734D7" w:rsidRDefault="00D734D7" w:rsidP="0016450C">
            <w:pPr>
              <w:ind w:firstLine="0"/>
              <w:rPr>
                <w:lang w:val="en-US"/>
              </w:rPr>
            </w:pPr>
          </w:p>
        </w:tc>
        <w:tc>
          <w:tcPr>
            <w:tcW w:w="1000" w:type="pct"/>
            <w:tcBorders>
              <w:top w:val="single" w:sz="4" w:space="0" w:color="auto"/>
              <w:left w:val="single" w:sz="4" w:space="0" w:color="auto"/>
              <w:bottom w:val="single" w:sz="4" w:space="0" w:color="auto"/>
              <w:right w:val="single" w:sz="4" w:space="0" w:color="auto"/>
            </w:tcBorders>
            <w:shd w:val="clear" w:color="auto" w:fill="FFFFFF" w:themeFill="background1"/>
          </w:tcPr>
          <w:p w:rsidR="00D734D7" w:rsidRDefault="00D734D7" w:rsidP="006C2404">
            <w:pPr>
              <w:ind w:firstLine="0"/>
              <w:rPr>
                <w:lang w:val="en-US"/>
              </w:rPr>
            </w:pPr>
            <w:r>
              <w:rPr>
                <w:lang w:val="en-US"/>
              </w:rPr>
              <w:t>Pres</w:t>
            </w:r>
            <w:r w:rsidR="006C2404">
              <w:rPr>
                <w:lang w:val="en-US"/>
              </w:rPr>
              <w:t>e</w:t>
            </w:r>
            <w:r>
              <w:rPr>
                <w:lang w:val="en-US"/>
              </w:rPr>
              <w:t>ntation</w:t>
            </w:r>
          </w:p>
        </w:tc>
        <w:tc>
          <w:tcPr>
            <w:tcW w:w="1000" w:type="pct"/>
            <w:tcBorders>
              <w:top w:val="single" w:sz="4" w:space="0" w:color="auto"/>
              <w:left w:val="single" w:sz="4" w:space="0" w:color="auto"/>
              <w:bottom w:val="single" w:sz="4" w:space="0" w:color="auto"/>
              <w:right w:val="single" w:sz="4" w:space="0" w:color="auto"/>
            </w:tcBorders>
            <w:shd w:val="clear" w:color="auto" w:fill="FFFFFF" w:themeFill="background1"/>
          </w:tcPr>
          <w:p w:rsidR="00D734D7" w:rsidRDefault="0076208D" w:rsidP="0016450C">
            <w:pPr>
              <w:ind w:firstLine="0"/>
              <w:rPr>
                <w:lang w:val="en-US"/>
              </w:rPr>
            </w:pPr>
            <w:r>
              <w:rPr>
                <w:lang w:val="en-US"/>
              </w:rPr>
              <w:t>20</w:t>
            </w:r>
          </w:p>
        </w:tc>
        <w:tc>
          <w:tcPr>
            <w:tcW w:w="1000" w:type="pct"/>
            <w:tcBorders>
              <w:top w:val="single" w:sz="4" w:space="0" w:color="auto"/>
              <w:left w:val="single" w:sz="4" w:space="0" w:color="auto"/>
              <w:bottom w:val="single" w:sz="4" w:space="0" w:color="auto"/>
              <w:right w:val="single" w:sz="4" w:space="0" w:color="auto"/>
            </w:tcBorders>
            <w:shd w:val="clear" w:color="auto" w:fill="FFFFFF" w:themeFill="background1"/>
          </w:tcPr>
          <w:p w:rsidR="00D734D7" w:rsidRDefault="00D734D7" w:rsidP="0016450C">
            <w:pPr>
              <w:ind w:firstLine="0"/>
              <w:rPr>
                <w:lang w:val="en-US"/>
              </w:rPr>
            </w:pPr>
          </w:p>
        </w:tc>
      </w:tr>
      <w:tr w:rsidR="00552BCA" w:rsidTr="006C2404">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6450C" w:rsidRDefault="00D734D7" w:rsidP="006C2404">
            <w:pPr>
              <w:ind w:firstLine="0"/>
              <w:jc w:val="center"/>
              <w:rPr>
                <w:lang w:val="en-US"/>
              </w:rPr>
            </w:pPr>
            <w:r>
              <w:rPr>
                <w:lang w:val="en-US"/>
              </w:rPr>
              <w:t>2</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D734D7" w:rsidP="0016450C">
            <w:pPr>
              <w:ind w:firstLine="0"/>
              <w:rPr>
                <w:lang w:val="en-US"/>
              </w:rPr>
            </w:pPr>
            <w:r>
              <w:rPr>
                <w:lang w:val="en-US"/>
              </w:rPr>
              <w:t>History &amp; Theories</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D734D7" w:rsidP="0016450C">
            <w:pPr>
              <w:ind w:firstLine="0"/>
              <w:rPr>
                <w:lang w:val="en-US"/>
              </w:rPr>
            </w:pPr>
            <w:r>
              <w:rPr>
                <w:lang w:val="en-US"/>
              </w:rPr>
              <w:t>Brief Paper</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BE1855" w:rsidP="0016450C">
            <w:pPr>
              <w:ind w:firstLine="0"/>
              <w:rPr>
                <w:lang w:val="en-US"/>
              </w:rPr>
            </w:pPr>
            <w:r>
              <w:rPr>
                <w:lang w:val="en-US"/>
              </w:rPr>
              <w:t>20</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BE1855" w:rsidP="0016450C">
            <w:pPr>
              <w:ind w:firstLine="0"/>
              <w:rPr>
                <w:lang w:val="en-US"/>
              </w:rPr>
            </w:pPr>
            <w:r>
              <w:rPr>
                <w:lang w:val="en-US"/>
              </w:rPr>
              <w:t>March 24</w:t>
            </w:r>
          </w:p>
        </w:tc>
      </w:tr>
      <w:tr w:rsidR="00D31BCB" w:rsidTr="006C2404">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31BCB" w:rsidRDefault="00D31BCB" w:rsidP="006C2404">
            <w:pPr>
              <w:ind w:firstLine="0"/>
              <w:jc w:val="center"/>
              <w:rPr>
                <w:lang w:val="en-US"/>
              </w:rPr>
            </w:pPr>
            <w:r>
              <w:rPr>
                <w:lang w:val="en-US"/>
              </w:rPr>
              <w:t>Spring Break</w:t>
            </w:r>
          </w:p>
        </w:tc>
      </w:tr>
      <w:tr w:rsidR="00552BCA" w:rsidTr="006C2404">
        <w:trPr>
          <w:trHeight w:val="165"/>
        </w:trPr>
        <w:tc>
          <w:tcPr>
            <w:tcW w:w="100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303BD" w:rsidRDefault="00E303BD" w:rsidP="006C2404">
            <w:pPr>
              <w:ind w:firstLine="0"/>
              <w:jc w:val="center"/>
              <w:rPr>
                <w:lang w:val="en-US"/>
              </w:rPr>
            </w:pPr>
            <w:r>
              <w:rPr>
                <w:lang w:val="en-US"/>
              </w:rPr>
              <w:t>3</w:t>
            </w:r>
          </w:p>
        </w:tc>
        <w:tc>
          <w:tcPr>
            <w:tcW w:w="100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rsidR="00E303BD" w:rsidRDefault="00E303BD" w:rsidP="0016450C">
            <w:pPr>
              <w:ind w:firstLine="0"/>
              <w:rPr>
                <w:lang w:val="en-US"/>
              </w:rPr>
            </w:pPr>
            <w:r>
              <w:rPr>
                <w:lang w:val="en-US"/>
              </w:rPr>
              <w:t>Distance Learners</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E303BD" w:rsidRDefault="00E303BD" w:rsidP="0016450C">
            <w:pPr>
              <w:ind w:firstLine="0"/>
              <w:rPr>
                <w:lang w:val="en-US"/>
              </w:rPr>
            </w:pPr>
            <w:r>
              <w:rPr>
                <w:lang w:val="en-US"/>
              </w:rPr>
              <w:t>Discussion #1</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E303BD" w:rsidRDefault="00E303BD" w:rsidP="0016450C">
            <w:pPr>
              <w:ind w:firstLine="0"/>
              <w:rPr>
                <w:lang w:val="en-US"/>
              </w:rPr>
            </w:pPr>
            <w:r>
              <w:rPr>
                <w:lang w:val="en-US"/>
              </w:rPr>
              <w:t>10</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E303BD" w:rsidRDefault="009563B7" w:rsidP="0016450C">
            <w:pPr>
              <w:ind w:firstLine="0"/>
              <w:rPr>
                <w:lang w:val="en-US"/>
              </w:rPr>
            </w:pPr>
            <w:r>
              <w:rPr>
                <w:lang w:val="en-US"/>
              </w:rPr>
              <w:t>April 7</w:t>
            </w:r>
          </w:p>
        </w:tc>
      </w:tr>
      <w:tr w:rsidR="00E303BD" w:rsidTr="006C2404">
        <w:trPr>
          <w:trHeight w:val="165"/>
        </w:trPr>
        <w:tc>
          <w:tcPr>
            <w:tcW w:w="1000"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03BD" w:rsidRDefault="00E303BD" w:rsidP="006C2404">
            <w:pPr>
              <w:ind w:firstLine="0"/>
              <w:jc w:val="center"/>
              <w:rPr>
                <w:lang w:val="en-US"/>
              </w:rPr>
            </w:pPr>
          </w:p>
        </w:tc>
        <w:tc>
          <w:tcPr>
            <w:tcW w:w="1000" w:type="pct"/>
            <w:vMerge/>
            <w:tcBorders>
              <w:top w:val="single" w:sz="4" w:space="0" w:color="auto"/>
              <w:left w:val="single" w:sz="4" w:space="0" w:color="auto"/>
              <w:bottom w:val="single" w:sz="4" w:space="0" w:color="auto"/>
              <w:right w:val="single" w:sz="4" w:space="0" w:color="auto"/>
            </w:tcBorders>
            <w:shd w:val="clear" w:color="auto" w:fill="FFFFFF" w:themeFill="background1"/>
          </w:tcPr>
          <w:p w:rsidR="00E303BD" w:rsidRDefault="00E303BD" w:rsidP="0016450C">
            <w:pPr>
              <w:ind w:firstLine="0"/>
              <w:rPr>
                <w:lang w:val="en-US"/>
              </w:rPr>
            </w:pPr>
          </w:p>
        </w:tc>
        <w:tc>
          <w:tcPr>
            <w:tcW w:w="1000" w:type="pct"/>
            <w:tcBorders>
              <w:top w:val="single" w:sz="4" w:space="0" w:color="auto"/>
              <w:left w:val="single" w:sz="4" w:space="0" w:color="auto"/>
              <w:bottom w:val="single" w:sz="4" w:space="0" w:color="auto"/>
              <w:right w:val="single" w:sz="4" w:space="0" w:color="auto"/>
            </w:tcBorders>
            <w:shd w:val="clear" w:color="auto" w:fill="FFFFFF" w:themeFill="background1"/>
          </w:tcPr>
          <w:p w:rsidR="00E303BD" w:rsidRDefault="00E303BD" w:rsidP="0016450C">
            <w:pPr>
              <w:ind w:firstLine="0"/>
              <w:rPr>
                <w:lang w:val="en-US"/>
              </w:rPr>
            </w:pPr>
            <w:r w:rsidRPr="00E303BD">
              <w:rPr>
                <w:lang w:val="en-US"/>
              </w:rPr>
              <w:t>Group Project</w:t>
            </w:r>
          </w:p>
        </w:tc>
        <w:tc>
          <w:tcPr>
            <w:tcW w:w="1000" w:type="pct"/>
            <w:tcBorders>
              <w:top w:val="single" w:sz="4" w:space="0" w:color="auto"/>
              <w:left w:val="single" w:sz="4" w:space="0" w:color="auto"/>
              <w:bottom w:val="single" w:sz="4" w:space="0" w:color="auto"/>
              <w:right w:val="single" w:sz="4" w:space="0" w:color="auto"/>
            </w:tcBorders>
            <w:shd w:val="clear" w:color="auto" w:fill="FFFFFF" w:themeFill="background1"/>
          </w:tcPr>
          <w:p w:rsidR="00E303BD" w:rsidRDefault="00E303BD" w:rsidP="0016450C">
            <w:pPr>
              <w:ind w:firstLine="0"/>
              <w:rPr>
                <w:lang w:val="en-US"/>
              </w:rPr>
            </w:pPr>
            <w:r>
              <w:rPr>
                <w:lang w:val="en-US"/>
              </w:rPr>
              <w:t>50</w:t>
            </w:r>
          </w:p>
        </w:tc>
        <w:tc>
          <w:tcPr>
            <w:tcW w:w="1000" w:type="pct"/>
            <w:tcBorders>
              <w:top w:val="single" w:sz="4" w:space="0" w:color="auto"/>
              <w:left w:val="single" w:sz="4" w:space="0" w:color="auto"/>
              <w:bottom w:val="single" w:sz="4" w:space="0" w:color="auto"/>
              <w:right w:val="single" w:sz="4" w:space="0" w:color="auto"/>
            </w:tcBorders>
            <w:shd w:val="clear" w:color="auto" w:fill="FFFFFF" w:themeFill="background1"/>
          </w:tcPr>
          <w:p w:rsidR="00E303BD" w:rsidRDefault="009563B7" w:rsidP="0016450C">
            <w:pPr>
              <w:ind w:firstLine="0"/>
              <w:rPr>
                <w:lang w:val="en-US"/>
              </w:rPr>
            </w:pPr>
            <w:r>
              <w:rPr>
                <w:lang w:val="en-US"/>
              </w:rPr>
              <w:t>April 14</w:t>
            </w:r>
          </w:p>
        </w:tc>
      </w:tr>
      <w:tr w:rsidR="00552BCA" w:rsidTr="006C2404">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6450C" w:rsidRDefault="00D734D7" w:rsidP="006C2404">
            <w:pPr>
              <w:ind w:firstLine="0"/>
              <w:jc w:val="center"/>
              <w:rPr>
                <w:lang w:val="en-US"/>
              </w:rPr>
            </w:pPr>
            <w:r>
              <w:rPr>
                <w:lang w:val="en-US"/>
              </w:rPr>
              <w:t>4</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E303BD" w:rsidP="0016450C">
            <w:pPr>
              <w:ind w:firstLine="0"/>
              <w:rPr>
                <w:lang w:val="en-US"/>
              </w:rPr>
            </w:pPr>
            <w:r>
              <w:rPr>
                <w:lang w:val="en-US"/>
              </w:rPr>
              <w:t>Media Selection</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E303BD" w:rsidP="0016450C">
            <w:pPr>
              <w:ind w:firstLine="0"/>
              <w:rPr>
                <w:lang w:val="en-US"/>
              </w:rPr>
            </w:pPr>
            <w:r>
              <w:rPr>
                <w:lang w:val="en-US"/>
              </w:rPr>
              <w:t>Blog #1</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E303BD" w:rsidP="0016450C">
            <w:pPr>
              <w:ind w:firstLine="0"/>
              <w:rPr>
                <w:lang w:val="en-US"/>
              </w:rPr>
            </w:pPr>
            <w:r>
              <w:rPr>
                <w:lang w:val="en-US"/>
              </w:rPr>
              <w:t>10</w:t>
            </w:r>
          </w:p>
        </w:tc>
        <w:tc>
          <w:tcPr>
            <w:tcW w:w="10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16450C" w:rsidRDefault="009563B7" w:rsidP="0016450C">
            <w:pPr>
              <w:ind w:firstLine="0"/>
              <w:rPr>
                <w:lang w:val="en-US"/>
              </w:rPr>
            </w:pPr>
            <w:r>
              <w:rPr>
                <w:lang w:val="en-US"/>
              </w:rPr>
              <w:t>April 21</w:t>
            </w:r>
          </w:p>
        </w:tc>
      </w:tr>
    </w:tbl>
    <w:p w:rsidR="0016450C" w:rsidRDefault="0016450C" w:rsidP="0016450C">
      <w:pPr>
        <w:rPr>
          <w:lang w:val="en-US"/>
        </w:rPr>
      </w:pPr>
    </w:p>
    <w:p w:rsidR="00D36D40" w:rsidRPr="0016450C" w:rsidRDefault="00D36D40" w:rsidP="0016450C">
      <w:pPr>
        <w:rPr>
          <w:lang w:val="en-US"/>
        </w:rPr>
        <w:sectPr w:rsidR="00D36D40" w:rsidRPr="0016450C" w:rsidSect="00DE0FC4">
          <w:headerReference w:type="default" r:id="rId12"/>
          <w:footerReference w:type="default" r:id="rId13"/>
          <w:pgSz w:w="11906" w:h="16838"/>
          <w:pgMar w:top="1418" w:right="1418" w:bottom="1418" w:left="1418" w:header="708" w:footer="708" w:gutter="0"/>
          <w:cols w:space="708"/>
          <w:docGrid w:linePitch="360"/>
        </w:sectPr>
      </w:pPr>
    </w:p>
    <w:p w:rsidR="00D36D40" w:rsidRPr="00D36D40" w:rsidRDefault="00D36D40" w:rsidP="00083AF1">
      <w:pPr>
        <w:pStyle w:val="1"/>
        <w:rPr>
          <w:lang w:val="en-US"/>
        </w:rPr>
      </w:pPr>
      <w:bookmarkStart w:id="15" w:name="_Toc509766885"/>
      <w:bookmarkStart w:id="16" w:name="_Toc509766978"/>
      <w:bookmarkStart w:id="17" w:name="_Toc509777498"/>
      <w:r w:rsidRPr="00D36D40">
        <w:rPr>
          <w:lang w:val="en-US"/>
        </w:rPr>
        <w:lastRenderedPageBreak/>
        <w:t>Habitat</w:t>
      </w:r>
      <w:bookmarkEnd w:id="15"/>
      <w:bookmarkEnd w:id="16"/>
      <w:bookmarkEnd w:id="17"/>
    </w:p>
    <w:p w:rsidR="00D36D40" w:rsidRPr="00D36D40" w:rsidRDefault="00D36D40" w:rsidP="00975E10">
      <w:pPr>
        <w:rPr>
          <w:lang w:val="en-US"/>
        </w:rPr>
      </w:pPr>
      <w:r w:rsidRPr="00D36D40">
        <w:rPr>
          <w:lang w:val="en-US"/>
        </w:rPr>
        <w:t>Main article: Habitat</w:t>
      </w:r>
    </w:p>
    <w:p w:rsidR="00D36D40" w:rsidRPr="00D36D40" w:rsidRDefault="00D36D40" w:rsidP="00975E10">
      <w:pPr>
        <w:rPr>
          <w:lang w:val="en-US"/>
        </w:rPr>
      </w:pPr>
    </w:p>
    <w:p w:rsidR="00D36D40" w:rsidRPr="00D36D40" w:rsidRDefault="00D36D40" w:rsidP="00975E10">
      <w:pPr>
        <w:rPr>
          <w:lang w:val="en-US"/>
        </w:rPr>
      </w:pPr>
      <w:proofErr w:type="gramStart"/>
      <w:r w:rsidRPr="00D36D40">
        <w:rPr>
          <w:lang w:val="en-US"/>
        </w:rPr>
        <w:t>Biodiversity of a coral reef.</w:t>
      </w:r>
      <w:proofErr w:type="gramEnd"/>
      <w:r w:rsidRPr="00D36D40">
        <w:rPr>
          <w:lang w:val="en-US"/>
        </w:rPr>
        <w:t xml:space="preserve"> Corals adapt to and modify their environment by forming calcium carbonate skeletons. This provides growing conditions for future generations and forms a habitat for many other species</w:t>
      </w:r>
      <w:proofErr w:type="gramStart"/>
      <w:r w:rsidRPr="00D36D40">
        <w:rPr>
          <w:lang w:val="en-US"/>
        </w:rPr>
        <w:t>.[</w:t>
      </w:r>
      <w:proofErr w:type="gramEnd"/>
      <w:r w:rsidRPr="00D36D40">
        <w:rPr>
          <w:lang w:val="en-US"/>
        </w:rPr>
        <w:t>23]</w:t>
      </w:r>
    </w:p>
    <w:p w:rsidR="00D36D40" w:rsidRPr="00D36D40" w:rsidRDefault="00D36D40" w:rsidP="00975E10">
      <w:pPr>
        <w:rPr>
          <w:lang w:val="en-US"/>
        </w:rPr>
      </w:pPr>
    </w:p>
    <w:p w:rsidR="00D36D40" w:rsidRPr="00D36D40" w:rsidRDefault="00D36D40" w:rsidP="00975E10">
      <w:pPr>
        <w:rPr>
          <w:lang w:val="en-US"/>
        </w:rPr>
      </w:pPr>
      <w:r w:rsidRPr="00D36D40">
        <w:rPr>
          <w:lang w:val="en-US"/>
        </w:rPr>
        <w:t>Long-tailed Broadbill building its nest</w:t>
      </w:r>
    </w:p>
    <w:p w:rsidR="00D36D40" w:rsidRPr="00D36D40" w:rsidRDefault="00D36D40" w:rsidP="00975E10">
      <w:pPr>
        <w:rPr>
          <w:lang w:val="en-US"/>
        </w:rPr>
      </w:pPr>
      <w:r w:rsidRPr="00D36D40">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w:t>
      </w:r>
      <w:proofErr w:type="gramStart"/>
      <w:r w:rsidRPr="00D36D40">
        <w:rPr>
          <w:lang w:val="en-US"/>
        </w:rPr>
        <w:t>For</w:t>
      </w:r>
      <w:proofErr w:type="gramEnd"/>
      <w:r w:rsidRPr="00D36D40">
        <w:rPr>
          <w:lang w:val="en-US"/>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D36D40">
        <w:rPr>
          <w:lang w:val="en-US"/>
        </w:rPr>
        <w:t>Tropidurus</w:t>
      </w:r>
      <w:proofErr w:type="spellEnd"/>
      <w:r w:rsidRPr="00D36D40">
        <w:rPr>
          <w:lang w:val="en-US"/>
        </w:rPr>
        <w:t xml:space="preserve"> </w:t>
      </w:r>
      <w:proofErr w:type="spellStart"/>
      <w:r w:rsidRPr="00D36D40">
        <w:rPr>
          <w:lang w:val="en-US"/>
        </w:rPr>
        <w:t>hispidus</w:t>
      </w:r>
      <w:proofErr w:type="spellEnd"/>
      <w:r w:rsidRPr="00D36D40">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D36D40">
        <w:rPr>
          <w:lang w:val="en-US"/>
        </w:rPr>
        <w:t>amphibians,</w:t>
      </w:r>
      <w:proofErr w:type="gramEnd"/>
      <w:r w:rsidRPr="00D36D40">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D36D40">
        <w:rPr>
          <w:lang w:val="en-US"/>
        </w:rPr>
        <w:t>.[</w:t>
      </w:r>
      <w:proofErr w:type="gramEnd"/>
      <w:r w:rsidRPr="00D36D40">
        <w:rPr>
          <w:lang w:val="en-US"/>
        </w:rPr>
        <w:t>24][26][27]</w:t>
      </w:r>
    </w:p>
    <w:p w:rsidR="00D36D40" w:rsidRPr="00D36D40" w:rsidRDefault="00D36D40" w:rsidP="00975E10">
      <w:pPr>
        <w:rPr>
          <w:lang w:val="en-US"/>
        </w:rPr>
      </w:pPr>
    </w:p>
    <w:p w:rsidR="00D36D40" w:rsidRPr="00D36D40" w:rsidRDefault="00D36D40" w:rsidP="00975E10">
      <w:pPr>
        <w:rPr>
          <w:lang w:val="en-US"/>
        </w:rPr>
      </w:pPr>
      <w:r w:rsidRPr="00D36D40">
        <w:rPr>
          <w:lang w:val="en-US"/>
        </w:rPr>
        <w:t>Additionally, some species are ecosystem engineers, altering the environment within a localized region. For instance, beavers manage water levels by building dams which improves their habitat in a landscape.</w:t>
      </w:r>
    </w:p>
    <w:p w:rsidR="00D36D40" w:rsidRPr="00D36D40" w:rsidRDefault="00D36D40" w:rsidP="00975E10">
      <w:pPr>
        <w:rPr>
          <w:lang w:val="en-US"/>
        </w:rPr>
      </w:pPr>
    </w:p>
    <w:p w:rsidR="00D36D40" w:rsidRDefault="00D36D40" w:rsidP="00975E10">
      <w:pPr>
        <w:rPr>
          <w:lang w:val="en-US"/>
        </w:rPr>
        <w:sectPr w:rsidR="00D36D40" w:rsidSect="0020495C">
          <w:headerReference w:type="default" r:id="rId14"/>
          <w:footerReference w:type="default" r:id="rId15"/>
          <w:pgSz w:w="11906" w:h="16838"/>
          <w:pgMar w:top="1418" w:right="1418" w:bottom="1418" w:left="1418" w:header="708" w:footer="708" w:gutter="0"/>
          <w:cols w:space="708"/>
          <w:docGrid w:linePitch="360"/>
        </w:sectPr>
      </w:pPr>
    </w:p>
    <w:p w:rsidR="00D36D40" w:rsidRPr="00D36D40" w:rsidRDefault="003C19F7" w:rsidP="00083AF1">
      <w:pPr>
        <w:pStyle w:val="1"/>
        <w:rPr>
          <w:lang w:val="en-US"/>
        </w:rPr>
      </w:pPr>
      <w:bookmarkStart w:id="18" w:name="_Toc509766886"/>
      <w:bookmarkStart w:id="19" w:name="_Toc509766979"/>
      <w:bookmarkStart w:id="20" w:name="_Toc509777499"/>
      <w:r>
        <w:rPr>
          <w:noProof/>
          <w:lang w:eastAsia="el-GR"/>
        </w:rPr>
        <w:lastRenderedPageBreak/>
        <w:drawing>
          <wp:anchor distT="0" distB="0" distL="0" distR="0" simplePos="0" relativeHeight="251658240" behindDoc="0" locked="0" layoutInCell="1" allowOverlap="1" wp14:anchorId="3C395627" wp14:editId="7EAAF1F4">
            <wp:simplePos x="0" y="0"/>
            <wp:positionH relativeFrom="column">
              <wp:posOffset>452120</wp:posOffset>
            </wp:positionH>
            <wp:positionV relativeFrom="paragraph">
              <wp:posOffset>4445</wp:posOffset>
            </wp:positionV>
            <wp:extent cx="3780000" cy="2718000"/>
            <wp:effectExtent l="0" t="0" r="0" b="6350"/>
            <wp:wrapSquare wrapText="larges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6">
                      <a:extLst>
                        <a:ext uri="{28A0092B-C50C-407E-A947-70E740481C1C}">
                          <a14:useLocalDpi xmlns:a14="http://schemas.microsoft.com/office/drawing/2010/main" val="0"/>
                        </a:ext>
                      </a:extLst>
                    </a:blip>
                    <a:stretch>
                      <a:fillRect/>
                    </a:stretch>
                  </pic:blipFill>
                  <pic:spPr>
                    <a:xfrm>
                      <a:off x="0" y="0"/>
                      <a:ext cx="3780000" cy="2718000"/>
                    </a:xfrm>
                    <a:prstGeom prst="rect">
                      <a:avLst/>
                    </a:prstGeom>
                  </pic:spPr>
                </pic:pic>
              </a:graphicData>
            </a:graphic>
            <wp14:sizeRelH relativeFrom="page">
              <wp14:pctWidth>0</wp14:pctWidth>
            </wp14:sizeRelH>
            <wp14:sizeRelV relativeFrom="page">
              <wp14:pctHeight>0</wp14:pctHeight>
            </wp14:sizeRelV>
          </wp:anchor>
        </w:drawing>
      </w:r>
      <w:r w:rsidR="00D36D40" w:rsidRPr="00D36D40">
        <w:rPr>
          <w:lang w:val="en-US"/>
        </w:rPr>
        <w:t>Niche</w:t>
      </w:r>
      <w:bookmarkEnd w:id="18"/>
      <w:bookmarkEnd w:id="19"/>
      <w:bookmarkEnd w:id="20"/>
    </w:p>
    <w:p w:rsidR="00D36D40" w:rsidRPr="00D36D40" w:rsidRDefault="00D36D40" w:rsidP="00975E10">
      <w:pPr>
        <w:rPr>
          <w:lang w:val="en-US"/>
        </w:rPr>
      </w:pPr>
      <w:r w:rsidRPr="00D36D40">
        <w:rPr>
          <w:lang w:val="en-US"/>
        </w:rPr>
        <w:t>Main article: Ecological niche</w:t>
      </w:r>
    </w:p>
    <w:p w:rsidR="00D36D40" w:rsidRPr="00D36D40" w:rsidRDefault="00D36D40" w:rsidP="00975E10">
      <w:pPr>
        <w:rPr>
          <w:lang w:val="en-US"/>
        </w:rPr>
      </w:pPr>
    </w:p>
    <w:p w:rsidR="00D36D40" w:rsidRPr="00D36D40" w:rsidRDefault="00D36D40" w:rsidP="00975E10">
      <w:pPr>
        <w:rPr>
          <w:lang w:val="en-US"/>
        </w:rPr>
      </w:pPr>
      <w:r w:rsidRPr="00D36D40">
        <w:rPr>
          <w:lang w:val="en-US"/>
        </w:rPr>
        <w:t>Termite mounds with varied heights of chimneys regulate gas exchange, temperature and other environmental parameters that are needed to sustain the internal physiology of the entire colony</w:t>
      </w:r>
      <w:proofErr w:type="gramStart"/>
      <w:r w:rsidRPr="00D36D40">
        <w:rPr>
          <w:lang w:val="en-US"/>
        </w:rPr>
        <w:t>.[</w:t>
      </w:r>
      <w:proofErr w:type="gramEnd"/>
      <w:r w:rsidRPr="00D36D40">
        <w:rPr>
          <w:lang w:val="en-US"/>
        </w:rPr>
        <w:t>28][29]</w:t>
      </w:r>
    </w:p>
    <w:p w:rsidR="00D36D40" w:rsidRPr="00D36D40" w:rsidRDefault="00D36D40" w:rsidP="00975E10">
      <w:pPr>
        <w:rPr>
          <w:lang w:val="en-US"/>
        </w:rPr>
      </w:pPr>
      <w:r w:rsidRPr="00D36D40">
        <w:rPr>
          <w:lang w:val="en-US"/>
        </w:rPr>
        <w:t>Definitions of the niche date back to 1917</w:t>
      </w:r>
      <w:proofErr w:type="gramStart"/>
      <w:r w:rsidRPr="00D36D40">
        <w:rPr>
          <w:lang w:val="en-US"/>
        </w:rPr>
        <w:t>,[</w:t>
      </w:r>
      <w:proofErr w:type="gramEnd"/>
      <w:r w:rsidRPr="00D36D40">
        <w:rPr>
          <w:lang w:val="en-US"/>
        </w:rPr>
        <w:t xml:space="preserve">30] but G. Evelyn Hutchinson made conceptual advances in 1957[31][32] by introducing a widely adopted definition: "the set of biotic and abiotic conditions in which a species is able to persist and maintain stable population sizes."[30]:519 </w:t>
      </w:r>
      <w:proofErr w:type="gramStart"/>
      <w:r w:rsidRPr="00D36D40">
        <w:rPr>
          <w:lang w:val="en-US"/>
        </w:rPr>
        <w:t>The</w:t>
      </w:r>
      <w:proofErr w:type="gramEnd"/>
      <w:r w:rsidRPr="00D36D40">
        <w:rPr>
          <w:lang w:val="en-US"/>
        </w:rPr>
        <w:t xml:space="preserv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w:t>
      </w:r>
      <w:proofErr w:type="gramStart"/>
      <w:r w:rsidRPr="00D36D40">
        <w:rPr>
          <w:lang w:val="en-US"/>
        </w:rPr>
        <w:t>.[</w:t>
      </w:r>
      <w:proofErr w:type="gramEnd"/>
      <w:r w:rsidRPr="00D36D40">
        <w:rPr>
          <w:lang w:val="en-US"/>
        </w:rPr>
        <w:t xml:space="preserve">30][32][33] The </w:t>
      </w:r>
      <w:proofErr w:type="spellStart"/>
      <w:r w:rsidRPr="00D36D40">
        <w:rPr>
          <w:lang w:val="en-US"/>
        </w:rPr>
        <w:t>Hutchinsonian</w:t>
      </w:r>
      <w:proofErr w:type="spellEnd"/>
      <w:r w:rsidRPr="00D36D40">
        <w:rPr>
          <w:lang w:val="en-US"/>
        </w:rPr>
        <w:t xml:space="preserve"> niche is defined more technically as a "Euclidean hyperspace whose dimensions are defined as environmental variables and whose size is a function of the number of values that the environmental values may assume for which an organism has positive fitness."[34]:71</w:t>
      </w:r>
    </w:p>
    <w:p w:rsidR="00D36D40" w:rsidRPr="00D36D40" w:rsidRDefault="00D36D40" w:rsidP="00975E10">
      <w:pPr>
        <w:rPr>
          <w:lang w:val="en-US"/>
        </w:rPr>
      </w:pPr>
    </w:p>
    <w:p w:rsidR="00D36D40" w:rsidRPr="00D36D40" w:rsidRDefault="00D36D40" w:rsidP="00975E10">
      <w:pPr>
        <w:rPr>
          <w:lang w:val="en-US"/>
        </w:rPr>
      </w:pPr>
      <w:r w:rsidRPr="00D36D40">
        <w:rPr>
          <w:lang w:val="en-US"/>
        </w:rPr>
        <w:t>Biogeographical patterns and range distributions are explained or predicted through knowledge of a species' traits and niche requirements</w:t>
      </w:r>
      <w:proofErr w:type="gramStart"/>
      <w:r w:rsidRPr="00D36D40">
        <w:rPr>
          <w:lang w:val="en-US"/>
        </w:rPr>
        <w:t>.[</w:t>
      </w:r>
      <w:proofErr w:type="gramEnd"/>
      <w:r w:rsidRPr="00D36D40">
        <w:rPr>
          <w:lang w:val="en-US"/>
        </w:rPr>
        <w:t>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w:t>
      </w:r>
      <w:proofErr w:type="gramStart"/>
      <w:r w:rsidRPr="00D36D40">
        <w:rPr>
          <w:lang w:val="en-US"/>
        </w:rPr>
        <w:t>.[</w:t>
      </w:r>
      <w:proofErr w:type="gramEnd"/>
      <w:r w:rsidRPr="00D36D40">
        <w:rPr>
          <w:lang w:val="en-US"/>
        </w:rPr>
        <w:t xml:space="preserve">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w:t>
      </w:r>
      <w:proofErr w:type="spellStart"/>
      <w:r w:rsidRPr="00D36D40">
        <w:rPr>
          <w:lang w:val="en-US"/>
        </w:rPr>
        <w:t>ecotope</w:t>
      </w:r>
      <w:proofErr w:type="spellEnd"/>
      <w:r w:rsidRPr="00D36D40">
        <w:rPr>
          <w:lang w:val="en-US"/>
        </w:rPr>
        <w:t>, which is defined as the full range of environmental and biological variables affecting an entire species.[24]</w:t>
      </w:r>
    </w:p>
    <w:p w:rsidR="00D36D40" w:rsidRPr="00D36D40" w:rsidRDefault="00D36D40" w:rsidP="00975E10">
      <w:pPr>
        <w:rPr>
          <w:lang w:val="en-US"/>
        </w:rPr>
      </w:pPr>
    </w:p>
    <w:p w:rsidR="00D36D40" w:rsidRDefault="00D36D40" w:rsidP="00975E10">
      <w:pPr>
        <w:rPr>
          <w:lang w:val="en-US"/>
        </w:rPr>
        <w:sectPr w:rsidR="00D36D40" w:rsidSect="00C91360">
          <w:headerReference w:type="default" r:id="rId17"/>
          <w:footerReference w:type="default" r:id="rId18"/>
          <w:pgSz w:w="11906" w:h="16838"/>
          <w:pgMar w:top="1418" w:right="1418" w:bottom="1418" w:left="1418" w:header="708" w:footer="708" w:gutter="0"/>
          <w:pgNumType w:start="1" w:chapStyle="1"/>
          <w:cols w:space="708"/>
          <w:docGrid w:linePitch="360"/>
        </w:sectPr>
      </w:pPr>
    </w:p>
    <w:p w:rsidR="00D36D40" w:rsidRPr="00D36D40" w:rsidRDefault="00D36D40" w:rsidP="00083AF1">
      <w:pPr>
        <w:pStyle w:val="2"/>
        <w:rPr>
          <w:lang w:val="en-US"/>
        </w:rPr>
      </w:pPr>
      <w:bookmarkStart w:id="21" w:name="_Toc509766887"/>
      <w:bookmarkStart w:id="22" w:name="_Toc509766980"/>
      <w:bookmarkStart w:id="23" w:name="_Toc509777500"/>
      <w:r w:rsidRPr="00D36D40">
        <w:rPr>
          <w:lang w:val="en-US"/>
        </w:rPr>
        <w:lastRenderedPageBreak/>
        <w:t>Niche construction</w:t>
      </w:r>
      <w:bookmarkEnd w:id="21"/>
      <w:bookmarkEnd w:id="22"/>
      <w:bookmarkEnd w:id="23"/>
    </w:p>
    <w:p w:rsidR="00D36D40" w:rsidRPr="00D36D40" w:rsidRDefault="00D36D40" w:rsidP="00975E10">
      <w:pPr>
        <w:rPr>
          <w:lang w:val="en-US"/>
        </w:rPr>
      </w:pPr>
      <w:r w:rsidRPr="00D36D40">
        <w:rPr>
          <w:lang w:val="en-US"/>
        </w:rPr>
        <w:t>Main article: Niche construction</w:t>
      </w:r>
    </w:p>
    <w:p w:rsidR="00D36D40" w:rsidRPr="00D36D40" w:rsidRDefault="00D36D40" w:rsidP="00975E10">
      <w:pPr>
        <w:rPr>
          <w:lang w:val="en-US"/>
        </w:rPr>
      </w:pPr>
      <w:r w:rsidRPr="00D36D40">
        <w:rPr>
          <w:lang w:val="en-US"/>
        </w:rPr>
        <w:t>See also: Ecosystem engineering</w:t>
      </w:r>
    </w:p>
    <w:p w:rsidR="00D36D40" w:rsidRPr="00D36D40" w:rsidRDefault="00D36D40" w:rsidP="00975E10">
      <w:pPr>
        <w:rPr>
          <w:lang w:val="en-US"/>
        </w:rPr>
      </w:pPr>
      <w:r w:rsidRPr="00D36D40">
        <w:rPr>
          <w:lang w:val="en-US"/>
        </w:rPr>
        <w:t>Organisms are subject to environmental pressures, but they also modify their habitats. The regulatory feedback between organisms and their environment can affect conditions from local (e.g., a beaver pond) to global scales, over time and even after death, such as decaying logs or silica skeleton deposits from marine organisms.[39] The process and concept of ecosystem engineering is related to niche construction, but the former relates only to the physical modifications of the habitat whereas the latter also considers the evolutionary implications of physical changes to the environment and the feedback this causes on the process of natural selection. Ecosystem engineers are defined as: "organisms that directly or indirectly modulate the availability of resources to other species, by causing physical state changes in biotic or abiotic materials. In so doing they modify, maintain and create habitats."[40]:373</w:t>
      </w:r>
    </w:p>
    <w:p w:rsidR="00D36D40" w:rsidRPr="00D36D40" w:rsidRDefault="00D36D40" w:rsidP="00975E10">
      <w:pPr>
        <w:rPr>
          <w:lang w:val="en-US"/>
        </w:rPr>
      </w:pPr>
    </w:p>
    <w:p w:rsidR="00D36D40" w:rsidRPr="00D36D40" w:rsidRDefault="00D36D40" w:rsidP="00975E10">
      <w:pPr>
        <w:rPr>
          <w:lang w:val="en-US"/>
        </w:rPr>
      </w:pPr>
      <w:r w:rsidRPr="00D36D40">
        <w:rPr>
          <w:lang w:val="en-US"/>
        </w:rPr>
        <w:t xml:space="preserve">The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forces on the abiotic niche.[28][41] An example of natural selection through ecosystem engineering occurs in the nests of social insects, including ants, bees, wasps, and termites. There is an emergent homeostasis or </w:t>
      </w:r>
      <w:proofErr w:type="spellStart"/>
      <w:r w:rsidRPr="00D36D40">
        <w:rPr>
          <w:lang w:val="en-US"/>
        </w:rPr>
        <w:t>homeorhesis</w:t>
      </w:r>
      <w:proofErr w:type="spellEnd"/>
      <w:r w:rsidRPr="00D36D40">
        <w:rPr>
          <w:lang w:val="en-US"/>
        </w:rPr>
        <w:t xml:space="preserve"> in the structure of the nest that regulates, maintains and defends the physiology of the entire colony. Termite mounds, for example, maintain a constant internal temperature through the design of air-conditioning chimneys. The </w:t>
      </w:r>
      <w:proofErr w:type="gramStart"/>
      <w:r w:rsidRPr="00D36D40">
        <w:rPr>
          <w:lang w:val="en-US"/>
        </w:rPr>
        <w:t>structure of the nests themselves are</w:t>
      </w:r>
      <w:proofErr w:type="gramEnd"/>
      <w:r w:rsidRPr="00D36D40">
        <w:rPr>
          <w:lang w:val="en-US"/>
        </w:rPr>
        <w:t xml:space="preserve"> subject to the forces of natural selection. Moreover, a nest can survive over successive generations, so that progeny inherit both genetic material and a legacy niche that was constructed before their time</w:t>
      </w:r>
      <w:proofErr w:type="gramStart"/>
      <w:r w:rsidRPr="00D36D40">
        <w:rPr>
          <w:lang w:val="en-US"/>
        </w:rPr>
        <w:t>.[</w:t>
      </w:r>
      <w:proofErr w:type="gramEnd"/>
      <w:r w:rsidRPr="00D36D40">
        <w:rPr>
          <w:lang w:val="en-US"/>
        </w:rPr>
        <w:t>6][28][29]</w:t>
      </w:r>
    </w:p>
    <w:p w:rsidR="003A4877" w:rsidRDefault="003A4877" w:rsidP="00D36D40">
      <w:pPr>
        <w:rPr>
          <w:lang w:val="en-US"/>
        </w:rPr>
        <w:sectPr w:rsidR="003A4877" w:rsidSect="0020495C">
          <w:headerReference w:type="default" r:id="rId19"/>
          <w:footerReference w:type="default" r:id="rId20"/>
          <w:pgSz w:w="11906" w:h="16838"/>
          <w:pgMar w:top="1418" w:right="1418" w:bottom="1418" w:left="1418" w:header="708" w:footer="708" w:gutter="0"/>
          <w:cols w:space="708"/>
          <w:docGrid w:linePitch="360"/>
        </w:sectPr>
      </w:pPr>
    </w:p>
    <w:p w:rsidR="003A4877" w:rsidRPr="00C15EA8" w:rsidRDefault="003A4877" w:rsidP="00D36D40">
      <w:pPr>
        <w:rPr>
          <w:lang w:val="en-US"/>
        </w:rPr>
        <w:sectPr w:rsidR="003A4877" w:rsidRPr="00C15EA8" w:rsidSect="003A4877">
          <w:type w:val="continuous"/>
          <w:pgSz w:w="11906" w:h="16838"/>
          <w:pgMar w:top="1418" w:right="1418" w:bottom="1418" w:left="1418" w:header="708" w:footer="708" w:gutter="0"/>
          <w:cols w:space="708"/>
          <w:docGrid w:linePitch="360"/>
        </w:sectPr>
      </w:pPr>
    </w:p>
    <w:p w:rsidR="00D36D40" w:rsidRPr="003A4877" w:rsidRDefault="003A4877" w:rsidP="00D36D40">
      <w:bookmarkStart w:id="24" w:name="_Toc509777501"/>
      <w:r w:rsidRPr="00530AF8">
        <w:rPr>
          <w:rStyle w:val="2Char"/>
        </w:rPr>
        <w:lastRenderedPageBreak/>
        <w:t>«Η οικογένειά μου»</w:t>
      </w:r>
      <w:bookmarkEnd w:id="24"/>
      <w:r>
        <w:rPr>
          <w:noProof/>
          <w:lang w:eastAsia="el-GR"/>
        </w:rPr>
        <w:drawing>
          <wp:inline distT="0" distB="0" distL="0" distR="0" wp14:anchorId="74AEECC5" wp14:editId="75BE357A">
            <wp:extent cx="5486400" cy="3200400"/>
            <wp:effectExtent l="0" t="0" r="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sectPr w:rsidR="00D36D40" w:rsidRPr="003A4877" w:rsidSect="003A4877">
      <w:headerReference w:type="default" r:id="rId26"/>
      <w:footerReference w:type="default" r:id="rId27"/>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989" w:rsidRDefault="00E72989" w:rsidP="003D2DBA">
      <w:pPr>
        <w:spacing w:line="240" w:lineRule="auto"/>
      </w:pPr>
      <w:r>
        <w:separator/>
      </w:r>
    </w:p>
  </w:endnote>
  <w:endnote w:type="continuationSeparator" w:id="0">
    <w:p w:rsidR="00E72989" w:rsidRDefault="00E72989" w:rsidP="003D2D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FBD" w:rsidRPr="0041497C" w:rsidRDefault="008D0B6E">
    <w:pPr>
      <w:pStyle w:val="a5"/>
      <w:rPr>
        <w:lang w:val="en-US"/>
      </w:rPr>
    </w:pPr>
    <w:fldSimple w:instr=" AUTHOR  1-2  \* MERGEFORMAT ">
      <w:r w:rsidR="0041497C">
        <w:rPr>
          <w:noProof/>
        </w:rPr>
        <w:t>1-2</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7C" w:rsidRPr="0041497C" w:rsidRDefault="0041497C">
    <w:pPr>
      <w:pStyle w:val="a5"/>
      <w:rPr>
        <w:lang w:val="en-US"/>
      </w:rPr>
    </w:pPr>
    <w:r>
      <w:rPr>
        <w:lang w:val="en-US"/>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2B0" w:rsidRPr="0041497C" w:rsidRDefault="008712B0">
    <w:pPr>
      <w:pStyle w:val="a5"/>
      <w:rPr>
        <w:lang w:val="en-US"/>
      </w:rPr>
    </w:pPr>
    <w:r>
      <w:rPr>
        <w:lang w:val="en-US"/>
      </w:rPr>
      <w:t>3-4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7F7" w:rsidRPr="0041497C" w:rsidRDefault="001C27F7">
    <w:pPr>
      <w:pStyle w:val="a5"/>
      <w:rPr>
        <w:lang w:val="en-US"/>
      </w:rPr>
    </w:pPr>
    <w:r>
      <w:rPr>
        <w:lang w:val="en-US"/>
      </w:rPr>
      <w:t>4-5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DF5" w:rsidRPr="0041497C" w:rsidRDefault="004B3DF5">
    <w:pPr>
      <w:pStyle w:val="a5"/>
      <w:rPr>
        <w:lang w:val="en-US"/>
      </w:rPr>
    </w:pPr>
    <w:r>
      <w:rPr>
        <w:lang w:val="en-US"/>
      </w:rPr>
      <w:t>5-6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40" w:rsidRPr="0041497C" w:rsidRDefault="000C3C40">
    <w:pPr>
      <w:pStyle w:val="a5"/>
      <w:rPr>
        <w:lang w:val="en-US"/>
      </w:rPr>
    </w:pPr>
    <w:r>
      <w:rPr>
        <w:lang w:val="en-US"/>
      </w:rPr>
      <w:t>6-7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989" w:rsidRDefault="00E72989" w:rsidP="003D2DBA">
      <w:pPr>
        <w:spacing w:line="240" w:lineRule="auto"/>
      </w:pPr>
      <w:r>
        <w:separator/>
      </w:r>
    </w:p>
  </w:footnote>
  <w:footnote w:type="continuationSeparator" w:id="0">
    <w:p w:rsidR="00E72989" w:rsidRDefault="00E72989" w:rsidP="003D2D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FC4" w:rsidRPr="00DE0FC4" w:rsidRDefault="005C3372" w:rsidP="00DE0FC4">
    <w:pPr>
      <w:pStyle w:val="a4"/>
      <w:numPr>
        <w:ilvl w:val="0"/>
        <w:numId w:val="1"/>
      </w:numPr>
      <w:rPr>
        <w:lang w:val="en-US"/>
      </w:rPr>
    </w:pPr>
    <w:r>
      <w:rPr>
        <w:lang w:val="en-US"/>
      </w:rPr>
      <w:t>Hierarchy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FC4" w:rsidRPr="00DE0FC4" w:rsidRDefault="005C3372" w:rsidP="00DE0FC4">
    <w:pPr>
      <w:pStyle w:val="a4"/>
      <w:numPr>
        <w:ilvl w:val="0"/>
        <w:numId w:val="1"/>
      </w:numPr>
      <w:rPr>
        <w:lang w:val="en-US"/>
      </w:rPr>
    </w:pPr>
    <w:r>
      <w:rPr>
        <w:lang w:val="en-US"/>
      </w:rPr>
      <w:t>Biodiversity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637" w:rsidRPr="00DE0FC4" w:rsidRDefault="005C3372" w:rsidP="00DE0FC4">
    <w:pPr>
      <w:pStyle w:val="a4"/>
      <w:numPr>
        <w:ilvl w:val="0"/>
        <w:numId w:val="1"/>
      </w:numPr>
      <w:rPr>
        <w:lang w:val="en-US"/>
      </w:rPr>
    </w:pPr>
    <w:r>
      <w:rPr>
        <w:lang w:val="en-US"/>
      </w:rPr>
      <w:t>Habitat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9A" w:rsidRPr="00DE0FC4" w:rsidRDefault="005C3372" w:rsidP="00DE0FC4">
    <w:pPr>
      <w:pStyle w:val="a4"/>
      <w:numPr>
        <w:ilvl w:val="0"/>
        <w:numId w:val="1"/>
      </w:numPr>
      <w:rPr>
        <w:lang w:val="en-US"/>
      </w:rPr>
    </w:pPr>
    <w:r>
      <w:rPr>
        <w:lang w:val="en-US"/>
      </w:rPr>
      <w:t xml:space="preserve">Niche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372" w:rsidRPr="00DE0FC4" w:rsidRDefault="00855ADC" w:rsidP="00DE0FC4">
    <w:pPr>
      <w:pStyle w:val="a4"/>
      <w:numPr>
        <w:ilvl w:val="0"/>
        <w:numId w:val="1"/>
      </w:numPr>
      <w:rPr>
        <w:lang w:val="en-US"/>
      </w:rPr>
    </w:pPr>
    <w:r>
      <w:rPr>
        <w:lang w:val="en-US"/>
      </w:rPr>
      <w:t>Niche construction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FBD" w:rsidRPr="00DE0FC4" w:rsidRDefault="00EB3FBD" w:rsidP="00DE0FC4">
    <w:pPr>
      <w:pStyle w:val="a4"/>
      <w:numPr>
        <w:ilvl w:val="0"/>
        <w:numId w:val="1"/>
      </w:numPr>
      <w:rPr>
        <w:lang w:val="en-US"/>
      </w:rPr>
    </w:pPr>
    <w:r>
      <w:t>Γενεαλογικό δέντρο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14D05"/>
    <w:multiLevelType w:val="hybridMultilevel"/>
    <w:tmpl w:val="AE80E0F6"/>
    <w:lvl w:ilvl="0" w:tplc="BEA68A56">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0CC"/>
    <w:rsid w:val="00042F62"/>
    <w:rsid w:val="00083AF1"/>
    <w:rsid w:val="000C3C40"/>
    <w:rsid w:val="00125DCF"/>
    <w:rsid w:val="00137D86"/>
    <w:rsid w:val="0014307F"/>
    <w:rsid w:val="00160DF3"/>
    <w:rsid w:val="0016450C"/>
    <w:rsid w:val="001C27F7"/>
    <w:rsid w:val="001C789A"/>
    <w:rsid w:val="001D171D"/>
    <w:rsid w:val="0020495C"/>
    <w:rsid w:val="002179DC"/>
    <w:rsid w:val="00284FE5"/>
    <w:rsid w:val="002D5C4B"/>
    <w:rsid w:val="003A4877"/>
    <w:rsid w:val="003C19F7"/>
    <w:rsid w:val="003D2DBA"/>
    <w:rsid w:val="0041497C"/>
    <w:rsid w:val="004B3DF5"/>
    <w:rsid w:val="00530AF8"/>
    <w:rsid w:val="00552BCA"/>
    <w:rsid w:val="005C3372"/>
    <w:rsid w:val="006C2404"/>
    <w:rsid w:val="0076208D"/>
    <w:rsid w:val="007B5CEE"/>
    <w:rsid w:val="007C27F9"/>
    <w:rsid w:val="007D1ED4"/>
    <w:rsid w:val="00855ADC"/>
    <w:rsid w:val="008712B0"/>
    <w:rsid w:val="008A2633"/>
    <w:rsid w:val="008D0B6E"/>
    <w:rsid w:val="00903EB3"/>
    <w:rsid w:val="009563B7"/>
    <w:rsid w:val="00963770"/>
    <w:rsid w:val="00975E10"/>
    <w:rsid w:val="00A244B0"/>
    <w:rsid w:val="00A305C6"/>
    <w:rsid w:val="00A67843"/>
    <w:rsid w:val="00B01637"/>
    <w:rsid w:val="00B0193C"/>
    <w:rsid w:val="00B13008"/>
    <w:rsid w:val="00BE1855"/>
    <w:rsid w:val="00C15EA8"/>
    <w:rsid w:val="00C46225"/>
    <w:rsid w:val="00C91360"/>
    <w:rsid w:val="00CA64DE"/>
    <w:rsid w:val="00D31BCB"/>
    <w:rsid w:val="00D36D40"/>
    <w:rsid w:val="00D734D7"/>
    <w:rsid w:val="00DA04AB"/>
    <w:rsid w:val="00DA7176"/>
    <w:rsid w:val="00DE0FC4"/>
    <w:rsid w:val="00E303BD"/>
    <w:rsid w:val="00E560CC"/>
    <w:rsid w:val="00E72989"/>
    <w:rsid w:val="00EB3FBD"/>
    <w:rsid w:val="00EB44A3"/>
    <w:rsid w:val="00F82B04"/>
    <w:rsid w:val="00FB1A1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DCF"/>
    <w:pPr>
      <w:spacing w:after="0" w:line="312" w:lineRule="auto"/>
      <w:ind w:firstLine="709"/>
    </w:pPr>
    <w:rPr>
      <w:rFonts w:ascii="Times New Roman" w:hAnsi="Times New Roman"/>
    </w:rPr>
  </w:style>
  <w:style w:type="paragraph" w:styleId="1">
    <w:name w:val="heading 1"/>
    <w:basedOn w:val="a"/>
    <w:next w:val="a"/>
    <w:link w:val="1Char"/>
    <w:uiPriority w:val="9"/>
    <w:qFormat/>
    <w:rsid w:val="00975E10"/>
    <w:pPr>
      <w:keepNext/>
      <w:keepLines/>
      <w:spacing w:after="38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083A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75E10"/>
    <w:rPr>
      <w:rFonts w:ascii="Arial" w:eastAsiaTheme="majorEastAsia" w:hAnsi="Arial" w:cstheme="majorBidi"/>
      <w:bCs/>
      <w:color w:val="FF0000"/>
      <w:sz w:val="34"/>
      <w:szCs w:val="28"/>
    </w:rPr>
  </w:style>
  <w:style w:type="character" w:customStyle="1" w:styleId="2Char">
    <w:name w:val="Επικεφαλίδα 2 Char"/>
    <w:basedOn w:val="a0"/>
    <w:link w:val="2"/>
    <w:uiPriority w:val="9"/>
    <w:rsid w:val="00083AF1"/>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12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3D2DBA"/>
    <w:pPr>
      <w:tabs>
        <w:tab w:val="center" w:pos="4153"/>
        <w:tab w:val="right" w:pos="8306"/>
      </w:tabs>
      <w:spacing w:line="240" w:lineRule="auto"/>
    </w:pPr>
  </w:style>
  <w:style w:type="character" w:customStyle="1" w:styleId="Char">
    <w:name w:val="Κεφαλίδα Char"/>
    <w:basedOn w:val="a0"/>
    <w:link w:val="a4"/>
    <w:uiPriority w:val="99"/>
    <w:rsid w:val="003D2DBA"/>
    <w:rPr>
      <w:rFonts w:ascii="Times New Roman" w:hAnsi="Times New Roman"/>
    </w:rPr>
  </w:style>
  <w:style w:type="paragraph" w:styleId="a5">
    <w:name w:val="footer"/>
    <w:basedOn w:val="a"/>
    <w:link w:val="Char0"/>
    <w:uiPriority w:val="99"/>
    <w:unhideWhenUsed/>
    <w:rsid w:val="003D2DBA"/>
    <w:pPr>
      <w:tabs>
        <w:tab w:val="center" w:pos="4153"/>
        <w:tab w:val="right" w:pos="8306"/>
      </w:tabs>
      <w:spacing w:line="240" w:lineRule="auto"/>
    </w:pPr>
  </w:style>
  <w:style w:type="character" w:customStyle="1" w:styleId="Char0">
    <w:name w:val="Υποσέλιδο Char"/>
    <w:basedOn w:val="a0"/>
    <w:link w:val="a5"/>
    <w:uiPriority w:val="99"/>
    <w:rsid w:val="003D2DBA"/>
    <w:rPr>
      <w:rFonts w:ascii="Times New Roman" w:hAnsi="Times New Roman"/>
    </w:rPr>
  </w:style>
  <w:style w:type="paragraph" w:styleId="a6">
    <w:name w:val="Balloon Text"/>
    <w:basedOn w:val="a"/>
    <w:link w:val="Char1"/>
    <w:uiPriority w:val="99"/>
    <w:semiHidden/>
    <w:unhideWhenUsed/>
    <w:rsid w:val="003D2DBA"/>
    <w:pPr>
      <w:spacing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3D2DBA"/>
    <w:rPr>
      <w:rFonts w:ascii="Tahoma" w:hAnsi="Tahoma" w:cs="Tahoma"/>
      <w:sz w:val="16"/>
      <w:szCs w:val="16"/>
    </w:rPr>
  </w:style>
  <w:style w:type="paragraph" w:styleId="a7">
    <w:name w:val="No Spacing"/>
    <w:link w:val="Char2"/>
    <w:uiPriority w:val="1"/>
    <w:qFormat/>
    <w:rsid w:val="00160DF3"/>
    <w:pPr>
      <w:spacing w:after="0" w:line="240" w:lineRule="auto"/>
    </w:pPr>
    <w:rPr>
      <w:rFonts w:eastAsiaTheme="minorEastAsia"/>
      <w:lang w:eastAsia="el-GR"/>
    </w:rPr>
  </w:style>
  <w:style w:type="character" w:customStyle="1" w:styleId="Char2">
    <w:name w:val="Χωρίς διάστιχο Char"/>
    <w:basedOn w:val="a0"/>
    <w:link w:val="a7"/>
    <w:uiPriority w:val="1"/>
    <w:rsid w:val="00160DF3"/>
    <w:rPr>
      <w:rFonts w:eastAsiaTheme="minorEastAsia"/>
      <w:lang w:eastAsia="el-GR"/>
    </w:rPr>
  </w:style>
  <w:style w:type="paragraph" w:styleId="a8">
    <w:name w:val="TOC Heading"/>
    <w:basedOn w:val="1"/>
    <w:next w:val="a"/>
    <w:uiPriority w:val="39"/>
    <w:semiHidden/>
    <w:unhideWhenUsed/>
    <w:qFormat/>
    <w:rsid w:val="007C27F9"/>
    <w:pPr>
      <w:spacing w:before="480" w:after="0" w:line="276" w:lineRule="auto"/>
      <w:ind w:firstLine="0"/>
      <w:outlineLvl w:val="9"/>
    </w:pPr>
    <w:rPr>
      <w:rFonts w:asciiTheme="majorHAnsi" w:hAnsiTheme="majorHAnsi"/>
      <w:b/>
      <w:color w:val="365F91" w:themeColor="accent1" w:themeShade="BF"/>
      <w:sz w:val="28"/>
      <w:lang w:eastAsia="el-GR"/>
    </w:rPr>
  </w:style>
  <w:style w:type="paragraph" w:styleId="10">
    <w:name w:val="toc 1"/>
    <w:basedOn w:val="a"/>
    <w:next w:val="a"/>
    <w:autoRedefine/>
    <w:uiPriority w:val="39"/>
    <w:unhideWhenUsed/>
    <w:rsid w:val="007C27F9"/>
    <w:pPr>
      <w:spacing w:after="100"/>
    </w:pPr>
  </w:style>
  <w:style w:type="paragraph" w:styleId="20">
    <w:name w:val="toc 2"/>
    <w:basedOn w:val="a"/>
    <w:next w:val="a"/>
    <w:autoRedefine/>
    <w:uiPriority w:val="39"/>
    <w:unhideWhenUsed/>
    <w:rsid w:val="007C27F9"/>
    <w:pPr>
      <w:spacing w:after="100"/>
      <w:ind w:left="220"/>
    </w:pPr>
  </w:style>
  <w:style w:type="character" w:styleId="-">
    <w:name w:val="Hyperlink"/>
    <w:basedOn w:val="a0"/>
    <w:uiPriority w:val="99"/>
    <w:unhideWhenUsed/>
    <w:rsid w:val="007C27F9"/>
    <w:rPr>
      <w:color w:val="0000FF" w:themeColor="hyperlink"/>
      <w:u w:val="single"/>
    </w:rPr>
  </w:style>
  <w:style w:type="table" w:styleId="-4">
    <w:name w:val="Light Shading Accent 4"/>
    <w:basedOn w:val="a1"/>
    <w:uiPriority w:val="60"/>
    <w:rsid w:val="007C27F9"/>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9">
    <w:name w:val="Light Shading"/>
    <w:basedOn w:val="a1"/>
    <w:uiPriority w:val="60"/>
    <w:rsid w:val="007C27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
    <w:name w:val="Light Shading Accent 2"/>
    <w:basedOn w:val="a1"/>
    <w:uiPriority w:val="60"/>
    <w:rsid w:val="007C27F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DCF"/>
    <w:pPr>
      <w:spacing w:after="0" w:line="312" w:lineRule="auto"/>
      <w:ind w:firstLine="709"/>
    </w:pPr>
    <w:rPr>
      <w:rFonts w:ascii="Times New Roman" w:hAnsi="Times New Roman"/>
    </w:rPr>
  </w:style>
  <w:style w:type="paragraph" w:styleId="1">
    <w:name w:val="heading 1"/>
    <w:basedOn w:val="a"/>
    <w:next w:val="a"/>
    <w:link w:val="1Char"/>
    <w:uiPriority w:val="9"/>
    <w:qFormat/>
    <w:rsid w:val="00975E10"/>
    <w:pPr>
      <w:keepNext/>
      <w:keepLines/>
      <w:spacing w:after="38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083A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75E10"/>
    <w:rPr>
      <w:rFonts w:ascii="Arial" w:eastAsiaTheme="majorEastAsia" w:hAnsi="Arial" w:cstheme="majorBidi"/>
      <w:bCs/>
      <w:color w:val="FF0000"/>
      <w:sz w:val="34"/>
      <w:szCs w:val="28"/>
    </w:rPr>
  </w:style>
  <w:style w:type="character" w:customStyle="1" w:styleId="2Char">
    <w:name w:val="Επικεφαλίδα 2 Char"/>
    <w:basedOn w:val="a0"/>
    <w:link w:val="2"/>
    <w:uiPriority w:val="9"/>
    <w:rsid w:val="00083AF1"/>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12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3D2DBA"/>
    <w:pPr>
      <w:tabs>
        <w:tab w:val="center" w:pos="4153"/>
        <w:tab w:val="right" w:pos="8306"/>
      </w:tabs>
      <w:spacing w:line="240" w:lineRule="auto"/>
    </w:pPr>
  </w:style>
  <w:style w:type="character" w:customStyle="1" w:styleId="Char">
    <w:name w:val="Κεφαλίδα Char"/>
    <w:basedOn w:val="a0"/>
    <w:link w:val="a4"/>
    <w:uiPriority w:val="99"/>
    <w:rsid w:val="003D2DBA"/>
    <w:rPr>
      <w:rFonts w:ascii="Times New Roman" w:hAnsi="Times New Roman"/>
    </w:rPr>
  </w:style>
  <w:style w:type="paragraph" w:styleId="a5">
    <w:name w:val="footer"/>
    <w:basedOn w:val="a"/>
    <w:link w:val="Char0"/>
    <w:uiPriority w:val="99"/>
    <w:unhideWhenUsed/>
    <w:rsid w:val="003D2DBA"/>
    <w:pPr>
      <w:tabs>
        <w:tab w:val="center" w:pos="4153"/>
        <w:tab w:val="right" w:pos="8306"/>
      </w:tabs>
      <w:spacing w:line="240" w:lineRule="auto"/>
    </w:pPr>
  </w:style>
  <w:style w:type="character" w:customStyle="1" w:styleId="Char0">
    <w:name w:val="Υποσέλιδο Char"/>
    <w:basedOn w:val="a0"/>
    <w:link w:val="a5"/>
    <w:uiPriority w:val="99"/>
    <w:rsid w:val="003D2DBA"/>
    <w:rPr>
      <w:rFonts w:ascii="Times New Roman" w:hAnsi="Times New Roman"/>
    </w:rPr>
  </w:style>
  <w:style w:type="paragraph" w:styleId="a6">
    <w:name w:val="Balloon Text"/>
    <w:basedOn w:val="a"/>
    <w:link w:val="Char1"/>
    <w:uiPriority w:val="99"/>
    <w:semiHidden/>
    <w:unhideWhenUsed/>
    <w:rsid w:val="003D2DBA"/>
    <w:pPr>
      <w:spacing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3D2DBA"/>
    <w:rPr>
      <w:rFonts w:ascii="Tahoma" w:hAnsi="Tahoma" w:cs="Tahoma"/>
      <w:sz w:val="16"/>
      <w:szCs w:val="16"/>
    </w:rPr>
  </w:style>
  <w:style w:type="paragraph" w:styleId="a7">
    <w:name w:val="No Spacing"/>
    <w:link w:val="Char2"/>
    <w:uiPriority w:val="1"/>
    <w:qFormat/>
    <w:rsid w:val="00160DF3"/>
    <w:pPr>
      <w:spacing w:after="0" w:line="240" w:lineRule="auto"/>
    </w:pPr>
    <w:rPr>
      <w:rFonts w:eastAsiaTheme="minorEastAsia"/>
      <w:lang w:eastAsia="el-GR"/>
    </w:rPr>
  </w:style>
  <w:style w:type="character" w:customStyle="1" w:styleId="Char2">
    <w:name w:val="Χωρίς διάστιχο Char"/>
    <w:basedOn w:val="a0"/>
    <w:link w:val="a7"/>
    <w:uiPriority w:val="1"/>
    <w:rsid w:val="00160DF3"/>
    <w:rPr>
      <w:rFonts w:eastAsiaTheme="minorEastAsia"/>
      <w:lang w:eastAsia="el-GR"/>
    </w:rPr>
  </w:style>
  <w:style w:type="paragraph" w:styleId="a8">
    <w:name w:val="TOC Heading"/>
    <w:basedOn w:val="1"/>
    <w:next w:val="a"/>
    <w:uiPriority w:val="39"/>
    <w:semiHidden/>
    <w:unhideWhenUsed/>
    <w:qFormat/>
    <w:rsid w:val="007C27F9"/>
    <w:pPr>
      <w:spacing w:before="480" w:after="0" w:line="276" w:lineRule="auto"/>
      <w:ind w:firstLine="0"/>
      <w:outlineLvl w:val="9"/>
    </w:pPr>
    <w:rPr>
      <w:rFonts w:asciiTheme="majorHAnsi" w:hAnsiTheme="majorHAnsi"/>
      <w:b/>
      <w:color w:val="365F91" w:themeColor="accent1" w:themeShade="BF"/>
      <w:sz w:val="28"/>
      <w:lang w:eastAsia="el-GR"/>
    </w:rPr>
  </w:style>
  <w:style w:type="paragraph" w:styleId="10">
    <w:name w:val="toc 1"/>
    <w:basedOn w:val="a"/>
    <w:next w:val="a"/>
    <w:autoRedefine/>
    <w:uiPriority w:val="39"/>
    <w:unhideWhenUsed/>
    <w:rsid w:val="007C27F9"/>
    <w:pPr>
      <w:spacing w:after="100"/>
    </w:pPr>
  </w:style>
  <w:style w:type="paragraph" w:styleId="20">
    <w:name w:val="toc 2"/>
    <w:basedOn w:val="a"/>
    <w:next w:val="a"/>
    <w:autoRedefine/>
    <w:uiPriority w:val="39"/>
    <w:unhideWhenUsed/>
    <w:rsid w:val="007C27F9"/>
    <w:pPr>
      <w:spacing w:after="100"/>
      <w:ind w:left="220"/>
    </w:pPr>
  </w:style>
  <w:style w:type="character" w:styleId="-">
    <w:name w:val="Hyperlink"/>
    <w:basedOn w:val="a0"/>
    <w:uiPriority w:val="99"/>
    <w:unhideWhenUsed/>
    <w:rsid w:val="007C27F9"/>
    <w:rPr>
      <w:color w:val="0000FF" w:themeColor="hyperlink"/>
      <w:u w:val="single"/>
    </w:rPr>
  </w:style>
  <w:style w:type="table" w:styleId="-4">
    <w:name w:val="Light Shading Accent 4"/>
    <w:basedOn w:val="a1"/>
    <w:uiPriority w:val="60"/>
    <w:rsid w:val="007C27F9"/>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9">
    <w:name w:val="Light Shading"/>
    <w:basedOn w:val="a1"/>
    <w:uiPriority w:val="60"/>
    <w:rsid w:val="007C27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
    <w:name w:val="Light Shading Accent 2"/>
    <w:basedOn w:val="a1"/>
    <w:uiPriority w:val="60"/>
    <w:rsid w:val="007C27F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diagramData" Target="diagrams/data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footer" Target="foot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diagramColors" Target="diagrams/colors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diagramQuickStyle" Target="diagrams/quickStyle1.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diagramLayout" Target="diagrams/layout1.xml"/><Relationship Id="rId27" Type="http://schemas.openxmlformats.org/officeDocument/2006/relationships/footer" Target="footer6.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FA02B9-9516-4E67-9148-191DF1CE077F}" type="doc">
      <dgm:prSet loTypeId="urn:microsoft.com/office/officeart/2008/layout/RadialCluster" loCatId="relationship" qsTypeId="urn:microsoft.com/office/officeart/2005/8/quickstyle/simple1" qsCatId="simple" csTypeId="urn:microsoft.com/office/officeart/2005/8/colors/colorful5" csCatId="colorful" phldr="1"/>
      <dgm:spPr/>
      <dgm:t>
        <a:bodyPr/>
        <a:lstStyle/>
        <a:p>
          <a:endParaRPr lang="el-GR"/>
        </a:p>
      </dgm:t>
    </dgm:pt>
    <dgm:pt modelId="{AC263C9A-AA57-45E8-94A0-3E24CCF092F4}">
      <dgm:prSet phldrT="[Κείμενο]"/>
      <dgm:spPr/>
      <dgm:t>
        <a:bodyPr/>
        <a:lstStyle/>
        <a:p>
          <a:r>
            <a:rPr lang="el-GR"/>
            <a:t>Γιάννης- Αργυρούλα</a:t>
          </a:r>
        </a:p>
      </dgm:t>
    </dgm:pt>
    <dgm:pt modelId="{F3AB70F4-189A-4630-9766-ECF1A3B43219}" type="parTrans" cxnId="{566C1C93-52E0-40BD-A38A-116E23AF802B}">
      <dgm:prSet/>
      <dgm:spPr/>
      <dgm:t>
        <a:bodyPr/>
        <a:lstStyle/>
        <a:p>
          <a:endParaRPr lang="el-GR"/>
        </a:p>
      </dgm:t>
    </dgm:pt>
    <dgm:pt modelId="{F5FDB595-772C-4F66-92EE-09B73410EA75}" type="sibTrans" cxnId="{566C1C93-52E0-40BD-A38A-116E23AF802B}">
      <dgm:prSet/>
      <dgm:spPr/>
      <dgm:t>
        <a:bodyPr/>
        <a:lstStyle/>
        <a:p>
          <a:endParaRPr lang="el-GR"/>
        </a:p>
      </dgm:t>
    </dgm:pt>
    <dgm:pt modelId="{D7B2A584-C95D-4075-A798-2DDD6A93347D}">
      <dgm:prSet phldrT="[Κείμενο]"/>
      <dgm:spPr/>
      <dgm:t>
        <a:bodyPr/>
        <a:lstStyle/>
        <a:p>
          <a:r>
            <a:rPr lang="el-GR"/>
            <a:t>Ηλίας- Αγορίτσα</a:t>
          </a:r>
        </a:p>
      </dgm:t>
    </dgm:pt>
    <dgm:pt modelId="{A4EFC0AE-E8A2-4410-9A1F-85D3089AED79}" type="parTrans" cxnId="{957E8772-573C-49B0-981C-84C9CA9E94B3}">
      <dgm:prSet/>
      <dgm:spPr/>
      <dgm:t>
        <a:bodyPr/>
        <a:lstStyle/>
        <a:p>
          <a:endParaRPr lang="el-GR"/>
        </a:p>
      </dgm:t>
    </dgm:pt>
    <dgm:pt modelId="{3D607968-A464-4299-BF04-968F3900BDC4}" type="sibTrans" cxnId="{957E8772-573C-49B0-981C-84C9CA9E94B3}">
      <dgm:prSet/>
      <dgm:spPr/>
      <dgm:t>
        <a:bodyPr/>
        <a:lstStyle/>
        <a:p>
          <a:endParaRPr lang="el-GR"/>
        </a:p>
      </dgm:t>
    </dgm:pt>
    <dgm:pt modelId="{C7F3FC2D-2D87-4F6B-A3BE-E513989C497C}">
      <dgm:prSet phldrT="[Κείμενο]"/>
      <dgm:spPr/>
      <dgm:t>
        <a:bodyPr/>
        <a:lstStyle/>
        <a:p>
          <a:r>
            <a:rPr lang="el-GR"/>
            <a:t>Γεωργία</a:t>
          </a:r>
        </a:p>
      </dgm:t>
    </dgm:pt>
    <dgm:pt modelId="{EDED8928-7599-4C19-81F4-B8A1D9FC039A}" type="parTrans" cxnId="{3F00354E-C8BF-4AA6-B71D-758E10CD01E2}">
      <dgm:prSet/>
      <dgm:spPr/>
      <dgm:t>
        <a:bodyPr/>
        <a:lstStyle/>
        <a:p>
          <a:endParaRPr lang="el-GR"/>
        </a:p>
      </dgm:t>
    </dgm:pt>
    <dgm:pt modelId="{1A0157EA-5D71-429C-8046-860CEBB749F5}" type="sibTrans" cxnId="{3F00354E-C8BF-4AA6-B71D-758E10CD01E2}">
      <dgm:prSet/>
      <dgm:spPr/>
      <dgm:t>
        <a:bodyPr/>
        <a:lstStyle/>
        <a:p>
          <a:endParaRPr lang="el-GR"/>
        </a:p>
      </dgm:t>
    </dgm:pt>
    <dgm:pt modelId="{C8C884F2-DA6D-45C3-88AA-86E99091C50A}">
      <dgm:prSet phldrT="[Κείμενο]"/>
      <dgm:spPr/>
      <dgm:t>
        <a:bodyPr/>
        <a:lstStyle/>
        <a:p>
          <a:r>
            <a:rPr lang="el-GR"/>
            <a:t>Αγορίτσα</a:t>
          </a:r>
        </a:p>
      </dgm:t>
    </dgm:pt>
    <dgm:pt modelId="{829F9157-9BD1-4A2D-A4C6-D711D9DFED73}" type="parTrans" cxnId="{947C341C-BA5B-402B-87EF-B3DD0850E789}">
      <dgm:prSet/>
      <dgm:spPr/>
      <dgm:t>
        <a:bodyPr/>
        <a:lstStyle/>
        <a:p>
          <a:endParaRPr lang="el-GR"/>
        </a:p>
      </dgm:t>
    </dgm:pt>
    <dgm:pt modelId="{3107D581-80FF-4F9F-B6AE-58AE27B551B4}" type="sibTrans" cxnId="{947C341C-BA5B-402B-87EF-B3DD0850E789}">
      <dgm:prSet/>
      <dgm:spPr/>
      <dgm:t>
        <a:bodyPr/>
        <a:lstStyle/>
        <a:p>
          <a:endParaRPr lang="el-GR"/>
        </a:p>
      </dgm:t>
    </dgm:pt>
    <dgm:pt modelId="{08B2FEA6-0B9C-4EDF-8C93-9D6682D3B2B4}" type="pres">
      <dgm:prSet presAssocID="{C3FA02B9-9516-4E67-9148-191DF1CE077F}" presName="Name0" presStyleCnt="0">
        <dgm:presLayoutVars>
          <dgm:chMax val="1"/>
          <dgm:chPref val="1"/>
          <dgm:dir/>
          <dgm:animOne val="branch"/>
          <dgm:animLvl val="lvl"/>
        </dgm:presLayoutVars>
      </dgm:prSet>
      <dgm:spPr/>
      <dgm:t>
        <a:bodyPr/>
        <a:lstStyle/>
        <a:p>
          <a:endParaRPr lang="el-GR"/>
        </a:p>
      </dgm:t>
    </dgm:pt>
    <dgm:pt modelId="{FC840DAC-43FC-44FA-AF62-E700D9FCDC57}" type="pres">
      <dgm:prSet presAssocID="{AC263C9A-AA57-45E8-94A0-3E24CCF092F4}" presName="singleCycle" presStyleCnt="0"/>
      <dgm:spPr/>
    </dgm:pt>
    <dgm:pt modelId="{CBB027DA-33CA-4EFE-86C6-153BF832BF87}" type="pres">
      <dgm:prSet presAssocID="{AC263C9A-AA57-45E8-94A0-3E24CCF092F4}" presName="singleCenter" presStyleLbl="node1" presStyleIdx="0" presStyleCnt="4" custLinFactNeighborX="-4520" custLinFactNeighborY="-4843">
        <dgm:presLayoutVars>
          <dgm:chMax val="7"/>
          <dgm:chPref val="7"/>
        </dgm:presLayoutVars>
      </dgm:prSet>
      <dgm:spPr/>
      <dgm:t>
        <a:bodyPr/>
        <a:lstStyle/>
        <a:p>
          <a:endParaRPr lang="el-GR"/>
        </a:p>
      </dgm:t>
    </dgm:pt>
    <dgm:pt modelId="{122874AE-AAAB-4E5B-A74A-D75B0285FA49}" type="pres">
      <dgm:prSet presAssocID="{A4EFC0AE-E8A2-4410-9A1F-85D3089AED79}" presName="Name56" presStyleLbl="parChTrans1D2" presStyleIdx="0" presStyleCnt="3"/>
      <dgm:spPr/>
      <dgm:t>
        <a:bodyPr/>
        <a:lstStyle/>
        <a:p>
          <a:endParaRPr lang="el-GR"/>
        </a:p>
      </dgm:t>
    </dgm:pt>
    <dgm:pt modelId="{69461865-76D2-44C1-9FDB-ED3E825AE313}" type="pres">
      <dgm:prSet presAssocID="{D7B2A584-C95D-4075-A798-2DDD6A93347D}" presName="text0" presStyleLbl="node1" presStyleIdx="1" presStyleCnt="4" custScaleX="183606" custScaleY="148756" custRadScaleRad="106481" custRadScaleInc="-4634">
        <dgm:presLayoutVars>
          <dgm:bulletEnabled val="1"/>
        </dgm:presLayoutVars>
      </dgm:prSet>
      <dgm:spPr/>
      <dgm:t>
        <a:bodyPr/>
        <a:lstStyle/>
        <a:p>
          <a:endParaRPr lang="el-GR"/>
        </a:p>
      </dgm:t>
    </dgm:pt>
    <dgm:pt modelId="{10332BCE-62E3-41E3-885B-58C1F3E65977}" type="pres">
      <dgm:prSet presAssocID="{EDED8928-7599-4C19-81F4-B8A1D9FC039A}" presName="Name56" presStyleLbl="parChTrans1D2" presStyleIdx="1" presStyleCnt="3"/>
      <dgm:spPr/>
      <dgm:t>
        <a:bodyPr/>
        <a:lstStyle/>
        <a:p>
          <a:endParaRPr lang="el-GR"/>
        </a:p>
      </dgm:t>
    </dgm:pt>
    <dgm:pt modelId="{0CD119F5-C242-4DF2-A879-3CC1B383BB6F}" type="pres">
      <dgm:prSet presAssocID="{C7F3FC2D-2D87-4F6B-A3BE-E513989C497C}" presName="text0" presStyleLbl="node1" presStyleIdx="2" presStyleCnt="4">
        <dgm:presLayoutVars>
          <dgm:bulletEnabled val="1"/>
        </dgm:presLayoutVars>
      </dgm:prSet>
      <dgm:spPr/>
      <dgm:t>
        <a:bodyPr/>
        <a:lstStyle/>
        <a:p>
          <a:endParaRPr lang="el-GR"/>
        </a:p>
      </dgm:t>
    </dgm:pt>
    <dgm:pt modelId="{2BD9E43D-A47B-4AC8-879F-267AE43D1705}" type="pres">
      <dgm:prSet presAssocID="{829F9157-9BD1-4A2D-A4C6-D711D9DFED73}" presName="Name56" presStyleLbl="parChTrans1D2" presStyleIdx="2" presStyleCnt="3"/>
      <dgm:spPr/>
      <dgm:t>
        <a:bodyPr/>
        <a:lstStyle/>
        <a:p>
          <a:endParaRPr lang="el-GR"/>
        </a:p>
      </dgm:t>
    </dgm:pt>
    <dgm:pt modelId="{142C01BC-35B2-4E4A-A9AF-6EE4C009AC93}" type="pres">
      <dgm:prSet presAssocID="{C8C884F2-DA6D-45C3-88AA-86E99091C50A}" presName="text0" presStyleLbl="node1" presStyleIdx="3" presStyleCnt="4">
        <dgm:presLayoutVars>
          <dgm:bulletEnabled val="1"/>
        </dgm:presLayoutVars>
      </dgm:prSet>
      <dgm:spPr/>
      <dgm:t>
        <a:bodyPr/>
        <a:lstStyle/>
        <a:p>
          <a:endParaRPr lang="el-GR"/>
        </a:p>
      </dgm:t>
    </dgm:pt>
  </dgm:ptLst>
  <dgm:cxnLst>
    <dgm:cxn modelId="{566C1C93-52E0-40BD-A38A-116E23AF802B}" srcId="{C3FA02B9-9516-4E67-9148-191DF1CE077F}" destId="{AC263C9A-AA57-45E8-94A0-3E24CCF092F4}" srcOrd="0" destOrd="0" parTransId="{F3AB70F4-189A-4630-9766-ECF1A3B43219}" sibTransId="{F5FDB595-772C-4F66-92EE-09B73410EA75}"/>
    <dgm:cxn modelId="{C678E81D-0096-48F7-9D17-9AB9C5006B43}" type="presOf" srcId="{829F9157-9BD1-4A2D-A4C6-D711D9DFED73}" destId="{2BD9E43D-A47B-4AC8-879F-267AE43D1705}" srcOrd="0" destOrd="0" presId="urn:microsoft.com/office/officeart/2008/layout/RadialCluster"/>
    <dgm:cxn modelId="{947C341C-BA5B-402B-87EF-B3DD0850E789}" srcId="{AC263C9A-AA57-45E8-94A0-3E24CCF092F4}" destId="{C8C884F2-DA6D-45C3-88AA-86E99091C50A}" srcOrd="2" destOrd="0" parTransId="{829F9157-9BD1-4A2D-A4C6-D711D9DFED73}" sibTransId="{3107D581-80FF-4F9F-B6AE-58AE27B551B4}"/>
    <dgm:cxn modelId="{7B9C9E7F-53FD-41D6-9A69-C266D479FDBA}" type="presOf" srcId="{C3FA02B9-9516-4E67-9148-191DF1CE077F}" destId="{08B2FEA6-0B9C-4EDF-8C93-9D6682D3B2B4}" srcOrd="0" destOrd="0" presId="urn:microsoft.com/office/officeart/2008/layout/RadialCluster"/>
    <dgm:cxn modelId="{9DA8A61A-FC36-44B5-AD20-994FFBF1AA65}" type="presOf" srcId="{A4EFC0AE-E8A2-4410-9A1F-85D3089AED79}" destId="{122874AE-AAAB-4E5B-A74A-D75B0285FA49}" srcOrd="0" destOrd="0" presId="urn:microsoft.com/office/officeart/2008/layout/RadialCluster"/>
    <dgm:cxn modelId="{957E8772-573C-49B0-981C-84C9CA9E94B3}" srcId="{AC263C9A-AA57-45E8-94A0-3E24CCF092F4}" destId="{D7B2A584-C95D-4075-A798-2DDD6A93347D}" srcOrd="0" destOrd="0" parTransId="{A4EFC0AE-E8A2-4410-9A1F-85D3089AED79}" sibTransId="{3D607968-A464-4299-BF04-968F3900BDC4}"/>
    <dgm:cxn modelId="{75D89FEE-475D-440D-A45C-DA3F0A161485}" type="presOf" srcId="{D7B2A584-C95D-4075-A798-2DDD6A93347D}" destId="{69461865-76D2-44C1-9FDB-ED3E825AE313}" srcOrd="0" destOrd="0" presId="urn:microsoft.com/office/officeart/2008/layout/RadialCluster"/>
    <dgm:cxn modelId="{B3752F30-19B2-404A-BA06-755D4197CB74}" type="presOf" srcId="{C8C884F2-DA6D-45C3-88AA-86E99091C50A}" destId="{142C01BC-35B2-4E4A-A9AF-6EE4C009AC93}" srcOrd="0" destOrd="0" presId="urn:microsoft.com/office/officeart/2008/layout/RadialCluster"/>
    <dgm:cxn modelId="{3F00354E-C8BF-4AA6-B71D-758E10CD01E2}" srcId="{AC263C9A-AA57-45E8-94A0-3E24CCF092F4}" destId="{C7F3FC2D-2D87-4F6B-A3BE-E513989C497C}" srcOrd="1" destOrd="0" parTransId="{EDED8928-7599-4C19-81F4-B8A1D9FC039A}" sibTransId="{1A0157EA-5D71-429C-8046-860CEBB749F5}"/>
    <dgm:cxn modelId="{DA231457-F0AE-405F-B510-70D36C161D6C}" type="presOf" srcId="{EDED8928-7599-4C19-81F4-B8A1D9FC039A}" destId="{10332BCE-62E3-41E3-885B-58C1F3E65977}" srcOrd="0" destOrd="0" presId="urn:microsoft.com/office/officeart/2008/layout/RadialCluster"/>
    <dgm:cxn modelId="{94676699-F763-4C87-83FE-9567DDFA1ED8}" type="presOf" srcId="{C7F3FC2D-2D87-4F6B-A3BE-E513989C497C}" destId="{0CD119F5-C242-4DF2-A879-3CC1B383BB6F}" srcOrd="0" destOrd="0" presId="urn:microsoft.com/office/officeart/2008/layout/RadialCluster"/>
    <dgm:cxn modelId="{03FFD7A3-EC12-4F04-AA3C-719687EF881C}" type="presOf" srcId="{AC263C9A-AA57-45E8-94A0-3E24CCF092F4}" destId="{CBB027DA-33CA-4EFE-86C6-153BF832BF87}" srcOrd="0" destOrd="0" presId="urn:microsoft.com/office/officeart/2008/layout/RadialCluster"/>
    <dgm:cxn modelId="{BA7FCF83-6E7B-47CA-9D63-7A0880F19420}" type="presParOf" srcId="{08B2FEA6-0B9C-4EDF-8C93-9D6682D3B2B4}" destId="{FC840DAC-43FC-44FA-AF62-E700D9FCDC57}" srcOrd="0" destOrd="0" presId="urn:microsoft.com/office/officeart/2008/layout/RadialCluster"/>
    <dgm:cxn modelId="{A853EF61-4712-44EC-8149-6E2B1303EE0A}" type="presParOf" srcId="{FC840DAC-43FC-44FA-AF62-E700D9FCDC57}" destId="{CBB027DA-33CA-4EFE-86C6-153BF832BF87}" srcOrd="0" destOrd="0" presId="urn:microsoft.com/office/officeart/2008/layout/RadialCluster"/>
    <dgm:cxn modelId="{2A2C59B9-EDE9-4C9F-8323-4AD49C4C7ED5}" type="presParOf" srcId="{FC840DAC-43FC-44FA-AF62-E700D9FCDC57}" destId="{122874AE-AAAB-4E5B-A74A-D75B0285FA49}" srcOrd="1" destOrd="0" presId="urn:microsoft.com/office/officeart/2008/layout/RadialCluster"/>
    <dgm:cxn modelId="{0A6865F9-AC81-4123-ADC6-28DFE4569BA4}" type="presParOf" srcId="{FC840DAC-43FC-44FA-AF62-E700D9FCDC57}" destId="{69461865-76D2-44C1-9FDB-ED3E825AE313}" srcOrd="2" destOrd="0" presId="urn:microsoft.com/office/officeart/2008/layout/RadialCluster"/>
    <dgm:cxn modelId="{489F9F7D-38B7-46EB-9D68-4254A31481D8}" type="presParOf" srcId="{FC840DAC-43FC-44FA-AF62-E700D9FCDC57}" destId="{10332BCE-62E3-41E3-885B-58C1F3E65977}" srcOrd="3" destOrd="0" presId="urn:microsoft.com/office/officeart/2008/layout/RadialCluster"/>
    <dgm:cxn modelId="{0F511B2D-FA1F-4C3E-A245-55AE581DA4D2}" type="presParOf" srcId="{FC840DAC-43FC-44FA-AF62-E700D9FCDC57}" destId="{0CD119F5-C242-4DF2-A879-3CC1B383BB6F}" srcOrd="4" destOrd="0" presId="urn:microsoft.com/office/officeart/2008/layout/RadialCluster"/>
    <dgm:cxn modelId="{0EF09D45-EBB1-4D45-B19E-50E2C72D154F}" type="presParOf" srcId="{FC840DAC-43FC-44FA-AF62-E700D9FCDC57}" destId="{2BD9E43D-A47B-4AC8-879F-267AE43D1705}" srcOrd="5" destOrd="0" presId="urn:microsoft.com/office/officeart/2008/layout/RadialCluster"/>
    <dgm:cxn modelId="{CF46DE48-8436-411F-BE0F-B01B467C590D}" type="presParOf" srcId="{FC840DAC-43FC-44FA-AF62-E700D9FCDC57}" destId="{142C01BC-35B2-4E4A-A9AF-6EE4C009AC93}" srcOrd="6" destOrd="0" presId="urn:microsoft.com/office/officeart/2008/layout/RadialCluster"/>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B027DA-33CA-4EFE-86C6-153BF832BF87}">
      <dsp:nvSpPr>
        <dsp:cNvPr id="0" name=""/>
        <dsp:cNvSpPr/>
      </dsp:nvSpPr>
      <dsp:spPr>
        <a:xfrm>
          <a:off x="2129783" y="1424459"/>
          <a:ext cx="960120" cy="960120"/>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lvl="0" algn="ctr" defTabSz="577850">
            <a:lnSpc>
              <a:spcPct val="90000"/>
            </a:lnSpc>
            <a:spcBef>
              <a:spcPct val="0"/>
            </a:spcBef>
            <a:spcAft>
              <a:spcPct val="35000"/>
            </a:spcAft>
          </a:pPr>
          <a:r>
            <a:rPr lang="el-GR" sz="1300" kern="1200"/>
            <a:t>Γιάννης- Αργυρούλα</a:t>
          </a:r>
        </a:p>
      </dsp:txBody>
      <dsp:txXfrm>
        <a:off x="2176652" y="1471328"/>
        <a:ext cx="866382" cy="866382"/>
      </dsp:txXfrm>
    </dsp:sp>
    <dsp:sp modelId="{122874AE-AAAB-4E5B-A74A-D75B0285FA49}">
      <dsp:nvSpPr>
        <dsp:cNvPr id="0" name=""/>
        <dsp:cNvSpPr/>
      </dsp:nvSpPr>
      <dsp:spPr>
        <a:xfrm rot="16337721">
          <a:off x="2404499" y="1190690"/>
          <a:ext cx="467911" cy="0"/>
        </a:xfrm>
        <a:custGeom>
          <a:avLst/>
          <a:gdLst/>
          <a:ahLst/>
          <a:cxnLst/>
          <a:rect l="0" t="0" r="0" b="0"/>
          <a:pathLst>
            <a:path>
              <a:moveTo>
                <a:pt x="0" y="0"/>
              </a:moveTo>
              <a:lnTo>
                <a:pt x="467911"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461865-76D2-44C1-9FDB-ED3E825AE313}">
      <dsp:nvSpPr>
        <dsp:cNvPr id="0" name=""/>
        <dsp:cNvSpPr/>
      </dsp:nvSpPr>
      <dsp:spPr>
        <a:xfrm>
          <a:off x="2076453" y="4"/>
          <a:ext cx="1181101" cy="956918"/>
        </a:xfrm>
        <a:prstGeom prst="roundRect">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el-GR" sz="2000" kern="1200"/>
            <a:t>Ηλίας- Αγορίτσα</a:t>
          </a:r>
        </a:p>
      </dsp:txBody>
      <dsp:txXfrm>
        <a:off x="2123166" y="46717"/>
        <a:ext cx="1087675" cy="863492"/>
      </dsp:txXfrm>
    </dsp:sp>
    <dsp:sp modelId="{10332BCE-62E3-41E3-885B-58C1F3E65977}">
      <dsp:nvSpPr>
        <dsp:cNvPr id="0" name=""/>
        <dsp:cNvSpPr/>
      </dsp:nvSpPr>
      <dsp:spPr>
        <a:xfrm rot="1917981">
          <a:off x="3035457" y="2394189"/>
          <a:ext cx="718096" cy="0"/>
        </a:xfrm>
        <a:custGeom>
          <a:avLst/>
          <a:gdLst/>
          <a:ahLst/>
          <a:cxnLst/>
          <a:rect l="0" t="0" r="0" b="0"/>
          <a:pathLst>
            <a:path>
              <a:moveTo>
                <a:pt x="0" y="0"/>
              </a:moveTo>
              <a:lnTo>
                <a:pt x="718096"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D119F5-C242-4DF2-A879-3CC1B383BB6F}">
      <dsp:nvSpPr>
        <dsp:cNvPr id="0" name=""/>
        <dsp:cNvSpPr/>
      </dsp:nvSpPr>
      <dsp:spPr>
        <a:xfrm>
          <a:off x="3699106" y="2463357"/>
          <a:ext cx="643280" cy="643280"/>
        </a:xfrm>
        <a:prstGeom prst="roundRect">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l-GR" sz="1200" kern="1200"/>
            <a:t>Γεωργία</a:t>
          </a:r>
        </a:p>
      </dsp:txBody>
      <dsp:txXfrm>
        <a:off x="3730508" y="2494759"/>
        <a:ext cx="580476" cy="580476"/>
      </dsp:txXfrm>
    </dsp:sp>
    <dsp:sp modelId="{2BD9E43D-A47B-4AC8-879F-267AE43D1705}">
      <dsp:nvSpPr>
        <dsp:cNvPr id="0" name=""/>
        <dsp:cNvSpPr/>
      </dsp:nvSpPr>
      <dsp:spPr>
        <a:xfrm rot="8545258">
          <a:off x="1742459" y="2405712"/>
          <a:ext cx="432157" cy="0"/>
        </a:xfrm>
        <a:custGeom>
          <a:avLst/>
          <a:gdLst/>
          <a:ahLst/>
          <a:cxnLst/>
          <a:rect l="0" t="0" r="0" b="0"/>
          <a:pathLst>
            <a:path>
              <a:moveTo>
                <a:pt x="0" y="0"/>
              </a:moveTo>
              <a:lnTo>
                <a:pt x="432157"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42C01BC-35B2-4E4A-A9AF-6EE4C009AC93}">
      <dsp:nvSpPr>
        <dsp:cNvPr id="0" name=""/>
        <dsp:cNvSpPr/>
      </dsp:nvSpPr>
      <dsp:spPr>
        <a:xfrm>
          <a:off x="1144012" y="2463357"/>
          <a:ext cx="643280" cy="643280"/>
        </a:xfrm>
        <a:prstGeom prst="round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el-GR" sz="1000" kern="1200"/>
            <a:t>Αγορίτσα</a:t>
          </a:r>
        </a:p>
      </dsp:txBody>
      <dsp:txXfrm>
        <a:off x="1175414" y="2494759"/>
        <a:ext cx="580476" cy="58047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6D41BB3D5B4E67A16C8D7037653907"/>
        <w:category>
          <w:name w:val="Γενικά"/>
          <w:gallery w:val="placeholder"/>
        </w:category>
        <w:types>
          <w:type w:val="bbPlcHdr"/>
        </w:types>
        <w:behaviors>
          <w:behavior w:val="content"/>
        </w:behaviors>
        <w:guid w:val="{275072F5-AD79-4FB9-B1B1-EF61FAA9E9FE}"/>
      </w:docPartPr>
      <w:docPartBody>
        <w:p w:rsidR="00000000" w:rsidRDefault="00000000">
          <w:pPr>
            <w:pStyle w:val="1B6D41BB3D5B4E67A16C8D7037653907"/>
          </w:pPr>
          <w:r>
            <w:rPr>
              <w:rFonts w:asciiTheme="majorHAnsi" w:eastAsiaTheme="majorEastAsia" w:hAnsiTheme="majorHAnsi" w:cstheme="majorBidi"/>
              <w:sz w:val="72"/>
              <w:szCs w:val="72"/>
            </w:rPr>
            <w:t>[Τίτλος εγγράφου]</w:t>
          </w:r>
        </w:p>
      </w:docPartBody>
    </w:docPart>
    <w:docPart>
      <w:docPartPr>
        <w:name w:val="F188E9FA862F443CB2AEC96260CEEF53"/>
        <w:category>
          <w:name w:val="Γενικά"/>
          <w:gallery w:val="placeholder"/>
        </w:category>
        <w:types>
          <w:type w:val="bbPlcHdr"/>
        </w:types>
        <w:behaviors>
          <w:behavior w:val="content"/>
        </w:behaviors>
        <w:guid w:val="{2EF10912-98DC-4090-BE7C-2C1EDA0B59F8}"/>
      </w:docPartPr>
      <w:docPartBody>
        <w:p w:rsidR="00000000" w:rsidRDefault="00000000">
          <w:pPr>
            <w:pStyle w:val="F188E9FA862F443CB2AEC96260CEEF53"/>
          </w:pPr>
          <w:r>
            <w:rPr>
              <w:sz w:val="40"/>
              <w:szCs w:val="40"/>
            </w:rPr>
            <w:t>[Τίτλος εγγράφου]</w:t>
          </w:r>
        </w:p>
      </w:docPartBody>
    </w:docPart>
    <w:docPart>
      <w:docPartPr>
        <w:name w:val="966C0EFDE8654B1B8FC512969C5164BE"/>
        <w:category>
          <w:name w:val="Γενικά"/>
          <w:gallery w:val="placeholder"/>
        </w:category>
        <w:types>
          <w:type w:val="bbPlcHdr"/>
        </w:types>
        <w:behaviors>
          <w:behavior w:val="content"/>
        </w:behaviors>
        <w:guid w:val="{9FF89629-24C3-4BF5-8649-162B49D516E4}"/>
      </w:docPartPr>
      <w:docPartBody>
        <w:p w:rsidR="00000000" w:rsidRDefault="00000000">
          <w:pPr>
            <w:pStyle w:val="966C0EFDE8654B1B8FC512969C5164BE"/>
          </w:pPr>
          <w:r>
            <w:rPr>
              <w:sz w:val="28"/>
              <w:szCs w:val="28"/>
            </w:rP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857"/>
    <w:rsid w:val="005070C8"/>
    <w:rsid w:val="00B55857"/>
    <w:rsid w:val="00DE75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7BE7155F874ED89AA4A521CE4663F9">
    <w:name w:val="537BE7155F874ED89AA4A521CE4663F9"/>
    <w:rsid w:val="00B55857"/>
  </w:style>
  <w:style w:type="paragraph" w:customStyle="1" w:styleId="33396DB04031420480477D0FF67A73AC">
    <w:name w:val="33396DB04031420480477D0FF67A73AC"/>
    <w:rsid w:val="00B55857"/>
  </w:style>
  <w:style w:type="paragraph" w:customStyle="1" w:styleId="5657A773EF6243FBBE790EE7D118A299">
    <w:name w:val="5657A773EF6243FBBE790EE7D118A299"/>
    <w:rsid w:val="00B55857"/>
  </w:style>
  <w:style w:type="paragraph" w:customStyle="1" w:styleId="ED8EFAB2468A4CA1A5FC08AE4FA4BF9F">
    <w:name w:val="ED8EFAB2468A4CA1A5FC08AE4FA4BF9F"/>
    <w:rsid w:val="00B55857"/>
  </w:style>
  <w:style w:type="paragraph" w:customStyle="1" w:styleId="20D690EADB3F4855A9F5ABC28F4D231B">
    <w:name w:val="20D690EADB3F4855A9F5ABC28F4D231B"/>
  </w:style>
  <w:style w:type="paragraph" w:customStyle="1" w:styleId="0A08CA7A62754759BF9EEC7B65C4243F">
    <w:name w:val="0A08CA7A62754759BF9EEC7B65C4243F"/>
  </w:style>
  <w:style w:type="paragraph" w:customStyle="1" w:styleId="F47BF75D65354A4EA711A3D481B1C489">
    <w:name w:val="F47BF75D65354A4EA711A3D481B1C489"/>
  </w:style>
  <w:style w:type="paragraph" w:customStyle="1" w:styleId="4AF587BB10674742ABE22A1F32FD2998">
    <w:name w:val="4AF587BB10674742ABE22A1F32FD2998"/>
  </w:style>
  <w:style w:type="paragraph" w:customStyle="1" w:styleId="536CBD7654DF4283913E9D8A17725A1F">
    <w:name w:val="536CBD7654DF4283913E9D8A17725A1F"/>
  </w:style>
  <w:style w:type="paragraph" w:customStyle="1" w:styleId="1B6D41BB3D5B4E67A16C8D7037653907">
    <w:name w:val="1B6D41BB3D5B4E67A16C8D7037653907"/>
  </w:style>
  <w:style w:type="paragraph" w:customStyle="1" w:styleId="F188E9FA862F443CB2AEC96260CEEF53">
    <w:name w:val="F188E9FA862F443CB2AEC96260CEEF53"/>
  </w:style>
  <w:style w:type="paragraph" w:customStyle="1" w:styleId="966C0EFDE8654B1B8FC512969C5164BE">
    <w:name w:val="966C0EFDE8654B1B8FC512969C5164B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7BE7155F874ED89AA4A521CE4663F9">
    <w:name w:val="537BE7155F874ED89AA4A521CE4663F9"/>
    <w:rsid w:val="00B55857"/>
  </w:style>
  <w:style w:type="paragraph" w:customStyle="1" w:styleId="33396DB04031420480477D0FF67A73AC">
    <w:name w:val="33396DB04031420480477D0FF67A73AC"/>
    <w:rsid w:val="00B55857"/>
  </w:style>
  <w:style w:type="paragraph" w:customStyle="1" w:styleId="5657A773EF6243FBBE790EE7D118A299">
    <w:name w:val="5657A773EF6243FBBE790EE7D118A299"/>
    <w:rsid w:val="00B55857"/>
  </w:style>
  <w:style w:type="paragraph" w:customStyle="1" w:styleId="ED8EFAB2468A4CA1A5FC08AE4FA4BF9F">
    <w:name w:val="ED8EFAB2468A4CA1A5FC08AE4FA4BF9F"/>
    <w:rsid w:val="00B55857"/>
  </w:style>
  <w:style w:type="paragraph" w:customStyle="1" w:styleId="20D690EADB3F4855A9F5ABC28F4D231B">
    <w:name w:val="20D690EADB3F4855A9F5ABC28F4D231B"/>
  </w:style>
  <w:style w:type="paragraph" w:customStyle="1" w:styleId="0A08CA7A62754759BF9EEC7B65C4243F">
    <w:name w:val="0A08CA7A62754759BF9EEC7B65C4243F"/>
  </w:style>
  <w:style w:type="paragraph" w:customStyle="1" w:styleId="F47BF75D65354A4EA711A3D481B1C489">
    <w:name w:val="F47BF75D65354A4EA711A3D481B1C489"/>
  </w:style>
  <w:style w:type="paragraph" w:customStyle="1" w:styleId="4AF587BB10674742ABE22A1F32FD2998">
    <w:name w:val="4AF587BB10674742ABE22A1F32FD2998"/>
  </w:style>
  <w:style w:type="paragraph" w:customStyle="1" w:styleId="536CBD7654DF4283913E9D8A17725A1F">
    <w:name w:val="536CBD7654DF4283913E9D8A17725A1F"/>
  </w:style>
  <w:style w:type="paragraph" w:customStyle="1" w:styleId="1B6D41BB3D5B4E67A16C8D7037653907">
    <w:name w:val="1B6D41BB3D5B4E67A16C8D7037653907"/>
  </w:style>
  <w:style w:type="paragraph" w:customStyle="1" w:styleId="F188E9FA862F443CB2AEC96260CEEF53">
    <w:name w:val="F188E9FA862F443CB2AEC96260CEEF53"/>
  </w:style>
  <w:style w:type="paragraph" w:customStyle="1" w:styleId="966C0EFDE8654B1B8FC512969C5164BE">
    <w:name w:val="966C0EFDE8654B1B8FC512969C5164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8D179B-E606-463A-87B9-A956EAF82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1686</Words>
  <Characters>9109</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Εργαστήριο Πληροφορικής</dc:title>
  <dc:subject>Εργασία1</dc:subject>
  <dc:creator>Georgia bakatsi</dc:creator>
  <cp:keywords/>
  <dc:description/>
  <cp:lastModifiedBy>georgia bakatsi</cp:lastModifiedBy>
  <cp:revision>2</cp:revision>
  <dcterms:created xsi:type="dcterms:W3CDTF">2018-03-25T14:20:00Z</dcterms:created>
  <dcterms:modified xsi:type="dcterms:W3CDTF">2018-03-25T18:59:00Z</dcterms:modified>
</cp:coreProperties>
</file>